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6865" w:rsidRPr="009044F1" w:rsidRDefault="00096865" w:rsidP="00B46D58">
      <w:pPr>
        <w:pStyle w:val="BodyText"/>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D50F22">
        <w:rPr>
          <w:rFonts w:ascii="GHEA Grapalat" w:hAnsi="GHEA Grapalat"/>
          <w:i w:val="0"/>
          <w:sz w:val="24"/>
          <w:szCs w:val="24"/>
          <w:lang w:val="en-US"/>
        </w:rPr>
        <w:t>22</w:t>
      </w:r>
      <w:r w:rsidRPr="009044F1">
        <w:rPr>
          <w:rFonts w:ascii="GHEA Grapalat" w:hAnsi="GHEA Grapalat"/>
          <w:i w:val="0"/>
          <w:sz w:val="24"/>
          <w:szCs w:val="24"/>
        </w:rPr>
        <w:t>" "</w:t>
      </w:r>
      <w:proofErr w:type="spellStart"/>
      <w:r w:rsidR="00D50F22">
        <w:rPr>
          <w:rFonts w:ascii="GHEA Grapalat" w:hAnsi="GHEA Grapalat"/>
          <w:i w:val="0"/>
          <w:sz w:val="24"/>
          <w:szCs w:val="24"/>
          <w:lang w:val="en-US"/>
        </w:rPr>
        <w:t>июля</w:t>
      </w:r>
      <w:proofErr w:type="spellEnd"/>
      <w:r w:rsidRPr="009044F1">
        <w:rPr>
          <w:rFonts w:ascii="GHEA Grapalat" w:hAnsi="GHEA Grapalat"/>
          <w:i w:val="0"/>
          <w:sz w:val="24"/>
          <w:szCs w:val="24"/>
        </w:rPr>
        <w:t>" 20</w:t>
      </w:r>
      <w:r w:rsidR="00D50F22">
        <w:rPr>
          <w:rFonts w:ascii="GHEA Grapalat" w:hAnsi="GHEA Grapalat"/>
          <w:i w:val="0"/>
          <w:sz w:val="24"/>
          <w:szCs w:val="24"/>
          <w:lang w:val="en-US"/>
        </w:rPr>
        <w:t>21</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D50F22">
        <w:rPr>
          <w:rFonts w:ascii="GHEA Grapalat" w:hAnsi="GHEA Grapalat"/>
          <w:i w:val="0"/>
          <w:sz w:val="24"/>
          <w:szCs w:val="24"/>
          <w:lang w:val="en-US"/>
        </w:rPr>
        <w:t>1</w:t>
      </w:r>
      <w:r w:rsidRPr="009044F1">
        <w:rPr>
          <w:rFonts w:ascii="GHEA Grapalat" w:hAnsi="GHEA Grapalat"/>
          <w:i w:val="0"/>
          <w:sz w:val="24"/>
          <w:szCs w:val="24"/>
        </w:rPr>
        <w:t xml:space="preserve"> решения"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50F22">
        <w:rPr>
          <w:rFonts w:ascii="GHEA Grapalat" w:hAnsi="GHEA Grapalat"/>
          <w:i w:val="0"/>
          <w:sz w:val="24"/>
          <w:szCs w:val="24"/>
          <w:lang w:val="en-US"/>
        </w:rPr>
        <w:t>TAK-</w:t>
      </w:r>
      <w:r w:rsidR="00642EFE" w:rsidRPr="009044F1">
        <w:rPr>
          <w:rFonts w:ascii="GHEA Grapalat" w:hAnsi="GHEA Grapalat"/>
          <w:i w:val="0"/>
          <w:sz w:val="24"/>
          <w:szCs w:val="24"/>
        </w:rPr>
        <w:t>BM</w:t>
      </w:r>
      <w:r w:rsidR="00561817">
        <w:rPr>
          <w:rFonts w:ascii="GHEA Grapalat" w:hAnsi="GHEA Grapalat"/>
          <w:i w:val="0"/>
          <w:sz w:val="24"/>
          <w:szCs w:val="24"/>
        </w:rPr>
        <w:t>AShDzB</w:t>
      </w:r>
      <w:r w:rsidR="00D50F22">
        <w:rPr>
          <w:rFonts w:ascii="GHEA Grapalat" w:hAnsi="GHEA Grapalat"/>
          <w:i w:val="0"/>
          <w:sz w:val="24"/>
          <w:szCs w:val="24"/>
          <w:lang w:val="en-US"/>
        </w:rPr>
        <w:t>-21/65</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711142" w:rsidRDefault="00711142" w:rsidP="00711142">
      <w:pPr>
        <w:pStyle w:val="BodyTextIndent"/>
        <w:widowControl w:val="0"/>
        <w:spacing w:after="160" w:line="240" w:lineRule="auto"/>
        <w:ind w:firstLine="567"/>
        <w:rPr>
          <w:rFonts w:ascii="GHEA Grapalat" w:hAnsi="GHEA Grapalat"/>
          <w:i w:val="0"/>
          <w:sz w:val="24"/>
          <w:szCs w:val="24"/>
        </w:rPr>
      </w:pPr>
      <w:r w:rsidRPr="009C7A59">
        <w:rPr>
          <w:rFonts w:ascii="GHEA Grapalat" w:hAnsi="GHEA Grapalat"/>
          <w:i w:val="0"/>
          <w:sz w:val="24"/>
          <w:szCs w:val="24"/>
        </w:rPr>
        <w:t xml:space="preserve">  Заказчик, </w:t>
      </w:r>
      <w:bookmarkStart w:id="0" w:name="_Hlk71627152"/>
      <w:r w:rsidRPr="009C7A59">
        <w:rPr>
          <w:rFonts w:ascii="GHEA Grapalat" w:hAnsi="GHEA Grapalat"/>
          <w:i w:val="0"/>
          <w:sz w:val="24"/>
          <w:szCs w:val="24"/>
        </w:rPr>
        <w:t>" МЗ РА “Национальный центр пульмoнологии» ГНКО</w:t>
      </w:r>
      <w:bookmarkEnd w:id="0"/>
      <w:r w:rsidRPr="009C7A59">
        <w:rPr>
          <w:rFonts w:ascii="GHEA Grapalat" w:hAnsi="GHEA Grapalat"/>
          <w:i w:val="0"/>
          <w:sz w:val="24"/>
          <w:szCs w:val="24"/>
        </w:rPr>
        <w:t>, который находится  по  адресу РА, г. Абовян, Арзнийское шоссе 10, объявляет запрос котировок, который осуществляется одним этапом.</w:t>
      </w:r>
    </w:p>
    <w:p w:rsidR="00711142" w:rsidRPr="00782D60" w:rsidRDefault="00711142" w:rsidP="00711142">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711142" w:rsidRPr="003A1EBB" w:rsidRDefault="00711142" w:rsidP="00711142">
      <w:pPr>
        <w:pStyle w:val="BodyTextIndent"/>
        <w:widowControl w:val="0"/>
        <w:spacing w:line="240" w:lineRule="auto"/>
        <w:ind w:firstLine="0"/>
        <w:rPr>
          <w:rFonts w:ascii="GHEA Grapalat" w:hAnsi="GHEA Grapalat"/>
          <w:i w:val="0"/>
          <w:sz w:val="24"/>
          <w:szCs w:val="24"/>
        </w:rPr>
      </w:pPr>
      <w:bookmarkStart w:id="1" w:name="_Hlk71626608"/>
      <w:r w:rsidRPr="009C7A59">
        <w:rPr>
          <w:rFonts w:ascii="GHEA Grapalat" w:hAnsi="GHEA Grapalat"/>
          <w:i w:val="0"/>
          <w:sz w:val="24"/>
          <w:szCs w:val="24"/>
        </w:rPr>
        <w:t xml:space="preserve">Работы по </w:t>
      </w:r>
      <w:bookmarkEnd w:id="1"/>
      <w:r w:rsidR="003861F6" w:rsidRPr="003861F6">
        <w:rPr>
          <w:rFonts w:ascii="GHEA Grapalat" w:hAnsi="GHEA Grapalat"/>
          <w:i w:val="0"/>
          <w:sz w:val="24"/>
          <w:szCs w:val="24"/>
        </w:rPr>
        <w:t>нанесению покрытий на стекло</w:t>
      </w:r>
      <w:r w:rsidR="003861F6">
        <w:rPr>
          <w:rFonts w:ascii="GHEA Grapalat" w:hAnsi="GHEA Grapalat"/>
          <w:i w:val="0"/>
          <w:sz w:val="24"/>
          <w:szCs w:val="24"/>
        </w:rPr>
        <w:t xml:space="preserve"> </w:t>
      </w:r>
      <w:r>
        <w:rPr>
          <w:rFonts w:ascii="GHEA Grapalat" w:hAnsi="GHEA Grapalat"/>
          <w:i w:val="0"/>
          <w:sz w:val="24"/>
          <w:szCs w:val="24"/>
        </w:rPr>
        <w:t>(далее — договор).</w:t>
      </w:r>
    </w:p>
    <w:p w:rsidR="00711142" w:rsidRPr="009044F1" w:rsidRDefault="00711142" w:rsidP="00711142">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711142" w:rsidRPr="003F762C" w:rsidRDefault="00711142" w:rsidP="00711142">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711142" w:rsidRPr="009C7A59" w:rsidRDefault="00711142" w:rsidP="00711142">
      <w:pPr>
        <w:pStyle w:val="BodyTextIndent"/>
        <w:widowControl w:val="0"/>
        <w:spacing w:after="160"/>
        <w:ind w:firstLine="567"/>
        <w:rPr>
          <w:rFonts w:ascii="GHEA Grapalat" w:hAnsi="GHEA Grapalat"/>
          <w:i w:val="0"/>
          <w:sz w:val="24"/>
          <w:szCs w:val="24"/>
        </w:rPr>
      </w:pPr>
      <w:r w:rsidRPr="009C7A59">
        <w:rPr>
          <w:rFonts w:ascii="GHEA Grapalat" w:hAnsi="GHEA Grapalat"/>
          <w:i w:val="0"/>
          <w:sz w:val="24"/>
          <w:szCs w:val="24"/>
        </w:rPr>
        <w:t>Для получения приглашения на запрос котировок в документарной форме необходимо обр</w:t>
      </w:r>
      <w:bookmarkStart w:id="2" w:name="_GoBack"/>
      <w:bookmarkEnd w:id="2"/>
      <w:r w:rsidRPr="009C7A59">
        <w:rPr>
          <w:rFonts w:ascii="GHEA Grapalat" w:hAnsi="GHEA Grapalat"/>
          <w:i w:val="0"/>
          <w:sz w:val="24"/>
          <w:szCs w:val="24"/>
        </w:rPr>
        <w:t>атиться к заказчику до 1</w:t>
      </w:r>
      <w:r>
        <w:rPr>
          <w:rFonts w:ascii="GHEA Grapalat" w:hAnsi="GHEA Grapalat"/>
          <w:i w:val="0"/>
          <w:sz w:val="24"/>
          <w:szCs w:val="24"/>
          <w:lang w:val="en-US"/>
        </w:rPr>
        <w:t>1</w:t>
      </w:r>
      <w:r w:rsidRPr="009C7A59">
        <w:rPr>
          <w:rFonts w:ascii="GHEA Grapalat" w:hAnsi="GHEA Grapalat"/>
          <w:i w:val="0"/>
          <w:sz w:val="24"/>
          <w:szCs w:val="24"/>
        </w:rPr>
        <w:t xml:space="preserve">:00часов </w:t>
      </w:r>
      <w:bookmarkStart w:id="3" w:name="_Hlk71627924"/>
      <w:r w:rsidRPr="009C7A59">
        <w:rPr>
          <w:rFonts w:ascii="GHEA Grapalat" w:hAnsi="GHEA Grapalat"/>
          <w:i w:val="0"/>
          <w:sz w:val="24"/>
          <w:szCs w:val="24"/>
        </w:rPr>
        <w:t xml:space="preserve">со </w:t>
      </w:r>
      <w:r>
        <w:rPr>
          <w:rFonts w:ascii="GHEA Grapalat" w:hAnsi="GHEA Grapalat"/>
          <w:i w:val="0"/>
          <w:sz w:val="24"/>
          <w:szCs w:val="24"/>
          <w:lang w:val="en-US"/>
        </w:rPr>
        <w:t>7</w:t>
      </w:r>
      <w:r w:rsidRPr="009C7A59">
        <w:rPr>
          <w:rFonts w:ascii="GHEA Grapalat" w:hAnsi="GHEA Grapalat"/>
          <w:i w:val="0"/>
          <w:sz w:val="24"/>
          <w:szCs w:val="24"/>
        </w:rPr>
        <w:t>-ого дня после даты опубликования настоящего объявления</w:t>
      </w:r>
      <w:bookmarkEnd w:id="3"/>
      <w:r w:rsidRPr="009C7A59">
        <w:rPr>
          <w:rFonts w:ascii="GHEA Grapalat" w:hAnsi="GHEA Grapalat"/>
          <w:i w:val="0"/>
          <w:sz w:val="24"/>
          <w:szCs w:val="24"/>
        </w:rPr>
        <w:t xml:space="preserve">.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 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w:t>
      </w:r>
      <w:r w:rsidRPr="009C7A59">
        <w:rPr>
          <w:rFonts w:ascii="GHEA Grapalat" w:hAnsi="GHEA Grapalat"/>
          <w:i w:val="0"/>
          <w:sz w:val="24"/>
          <w:szCs w:val="24"/>
        </w:rPr>
        <w:lastRenderedPageBreak/>
        <w:t xml:space="preserve">в течение рабочего дня, следующего за днем получения заявления. </w:t>
      </w:r>
    </w:p>
    <w:p w:rsidR="00711142" w:rsidRPr="009C7A59" w:rsidRDefault="00711142" w:rsidP="00711142">
      <w:pPr>
        <w:pStyle w:val="BodyTextIndent"/>
        <w:widowControl w:val="0"/>
        <w:spacing w:after="160"/>
        <w:ind w:firstLine="567"/>
        <w:rPr>
          <w:rFonts w:ascii="GHEA Grapalat" w:hAnsi="GHEA Grapalat"/>
          <w:i w:val="0"/>
          <w:sz w:val="24"/>
          <w:szCs w:val="24"/>
        </w:rPr>
      </w:pPr>
      <w:r w:rsidRPr="009C7A59">
        <w:rPr>
          <w:rFonts w:ascii="GHEA Grapalat" w:hAnsi="GHEA Grapalat"/>
          <w:i w:val="0"/>
          <w:sz w:val="24"/>
          <w:szCs w:val="24"/>
        </w:rPr>
        <w:t xml:space="preserve">Неполучение приглашения не ограничивает права участника на участие в настоящей процедуре. </w:t>
      </w:r>
    </w:p>
    <w:p w:rsidR="00711142" w:rsidRPr="009C7A59" w:rsidRDefault="00711142" w:rsidP="00711142">
      <w:pPr>
        <w:pStyle w:val="BodyTextIndent"/>
        <w:widowControl w:val="0"/>
        <w:spacing w:after="160"/>
        <w:ind w:firstLine="567"/>
        <w:rPr>
          <w:rFonts w:ascii="GHEA Grapalat" w:hAnsi="GHEA Grapalat"/>
          <w:i w:val="0"/>
          <w:sz w:val="24"/>
          <w:szCs w:val="24"/>
        </w:rPr>
      </w:pPr>
      <w:r w:rsidRPr="009C7A59">
        <w:rPr>
          <w:rFonts w:ascii="GHEA Grapalat" w:hAnsi="GHEA Grapalat"/>
          <w:i w:val="0"/>
          <w:sz w:val="24"/>
          <w:szCs w:val="24"/>
        </w:rPr>
        <w:t>Заявки на запрос котировок необходимо подать по адресу: РА, г. Абовян, Арзнийское шоссе 10 документарной форме, до 1</w:t>
      </w:r>
      <w:r>
        <w:rPr>
          <w:rFonts w:ascii="GHEA Grapalat" w:hAnsi="GHEA Grapalat"/>
          <w:i w:val="0"/>
          <w:sz w:val="24"/>
          <w:szCs w:val="24"/>
          <w:lang w:val="en-US"/>
        </w:rPr>
        <w:t>1</w:t>
      </w:r>
      <w:r w:rsidRPr="009C7A59">
        <w:rPr>
          <w:rFonts w:ascii="GHEA Grapalat" w:hAnsi="GHEA Grapalat"/>
          <w:i w:val="0"/>
          <w:sz w:val="24"/>
          <w:szCs w:val="24"/>
        </w:rPr>
        <w:t xml:space="preserve">:00часа </w:t>
      </w:r>
      <w:r>
        <w:rPr>
          <w:rFonts w:ascii="GHEA Grapalat" w:hAnsi="GHEA Grapalat"/>
          <w:i w:val="0"/>
          <w:sz w:val="24"/>
          <w:szCs w:val="24"/>
          <w:lang w:val="en-US"/>
        </w:rPr>
        <w:t>7</w:t>
      </w:r>
      <w:r w:rsidRPr="009C7A59">
        <w:rPr>
          <w:rFonts w:ascii="GHEA Grapalat" w:hAnsi="GHEA Grapalat"/>
          <w:i w:val="0"/>
          <w:sz w:val="24"/>
          <w:szCs w:val="24"/>
        </w:rPr>
        <w:t xml:space="preserve">-ого дня после даты опубликования настоящего объявления.  Заявки могут быть поданы кроме армянского также на английском или русском языке. </w:t>
      </w:r>
    </w:p>
    <w:p w:rsidR="00711142" w:rsidRPr="009C7A59" w:rsidRDefault="00711142" w:rsidP="00711142">
      <w:pPr>
        <w:pStyle w:val="BodyTextIndent"/>
        <w:widowControl w:val="0"/>
        <w:spacing w:after="160"/>
        <w:ind w:firstLine="567"/>
        <w:rPr>
          <w:rFonts w:ascii="GHEA Grapalat" w:hAnsi="GHEA Grapalat"/>
          <w:i w:val="0"/>
          <w:sz w:val="24"/>
          <w:szCs w:val="24"/>
        </w:rPr>
      </w:pPr>
      <w:r w:rsidRPr="009C7A59">
        <w:rPr>
          <w:rFonts w:ascii="GHEA Grapalat" w:hAnsi="GHEA Grapalat"/>
          <w:i w:val="0"/>
          <w:sz w:val="24"/>
          <w:szCs w:val="24"/>
        </w:rPr>
        <w:t>Вскрытие заявок будет проводиться по адресу: РА,  г. Абовян , Арзнийское шоссе 10, 1</w:t>
      </w:r>
      <w:r>
        <w:rPr>
          <w:rFonts w:ascii="GHEA Grapalat" w:hAnsi="GHEA Grapalat"/>
          <w:i w:val="0"/>
          <w:sz w:val="24"/>
          <w:szCs w:val="24"/>
          <w:lang w:val="en-US"/>
        </w:rPr>
        <w:t>1</w:t>
      </w:r>
      <w:r w:rsidRPr="009C7A59">
        <w:rPr>
          <w:rFonts w:ascii="GHEA Grapalat" w:hAnsi="GHEA Grapalat"/>
          <w:i w:val="0"/>
          <w:sz w:val="24"/>
          <w:szCs w:val="24"/>
        </w:rPr>
        <w:t xml:space="preserve">:00часу после 7-ого дня со дня с даты опубликования настоящего объявления, </w:t>
      </w:r>
      <w:r>
        <w:rPr>
          <w:rFonts w:ascii="GHEA Grapalat" w:hAnsi="GHEA Grapalat"/>
          <w:i w:val="0"/>
          <w:sz w:val="24"/>
          <w:szCs w:val="24"/>
          <w:lang w:val="en-US"/>
        </w:rPr>
        <w:t>30</w:t>
      </w:r>
      <w:r w:rsidRPr="009C7A59">
        <w:rPr>
          <w:rFonts w:ascii="GHEA Grapalat" w:hAnsi="GHEA Grapalat"/>
          <w:i w:val="0"/>
          <w:sz w:val="24"/>
          <w:szCs w:val="24"/>
        </w:rPr>
        <w:t>.0</w:t>
      </w:r>
      <w:r>
        <w:rPr>
          <w:rFonts w:ascii="GHEA Grapalat" w:hAnsi="GHEA Grapalat"/>
          <w:i w:val="0"/>
          <w:sz w:val="24"/>
          <w:szCs w:val="24"/>
          <w:lang w:val="en-US"/>
        </w:rPr>
        <w:t>6</w:t>
      </w:r>
      <w:r w:rsidRPr="009C7A59">
        <w:rPr>
          <w:rFonts w:ascii="GHEA Grapalat" w:hAnsi="GHEA Grapalat"/>
          <w:i w:val="0"/>
          <w:sz w:val="24"/>
          <w:szCs w:val="24"/>
        </w:rPr>
        <w:t>.2021г.</w:t>
      </w:r>
    </w:p>
    <w:p w:rsidR="00711142" w:rsidRPr="009C7A59" w:rsidRDefault="00711142" w:rsidP="00711142">
      <w:pPr>
        <w:pStyle w:val="BodyTextIndent"/>
        <w:widowControl w:val="0"/>
        <w:spacing w:after="160"/>
        <w:ind w:firstLine="567"/>
        <w:rPr>
          <w:rFonts w:ascii="GHEA Grapalat" w:hAnsi="GHEA Grapalat"/>
          <w:i w:val="0"/>
          <w:sz w:val="24"/>
          <w:szCs w:val="24"/>
        </w:rPr>
      </w:pPr>
      <w:r w:rsidRPr="009C7A59">
        <w:rPr>
          <w:rFonts w:ascii="GHEA Grapalat" w:hAnsi="GHEA Grapalat"/>
          <w:i w:val="0"/>
          <w:sz w:val="24"/>
          <w:szCs w:val="24"/>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rsidR="00711142" w:rsidRPr="009C7A59" w:rsidRDefault="00711142" w:rsidP="00711142">
      <w:pPr>
        <w:pStyle w:val="BodyTextIndent"/>
        <w:widowControl w:val="0"/>
        <w:spacing w:after="160"/>
        <w:ind w:firstLine="567"/>
        <w:rPr>
          <w:rFonts w:ascii="GHEA Grapalat" w:hAnsi="GHEA Grapalat"/>
          <w:i w:val="0"/>
          <w:sz w:val="24"/>
          <w:szCs w:val="24"/>
        </w:rPr>
      </w:pPr>
      <w:r w:rsidRPr="009C7A59">
        <w:rPr>
          <w:rFonts w:ascii="GHEA Grapalat" w:hAnsi="GHEA Grapalat"/>
          <w:i w:val="0"/>
          <w:sz w:val="24"/>
          <w:szCs w:val="24"/>
        </w:rPr>
        <w:t>Для получения дополнительной информации, связанной с настоящим объявлением, можно обратиться к секретарю Оценочной комиссии А.</w:t>
      </w:r>
      <w:proofErr w:type="spellStart"/>
      <w:r>
        <w:rPr>
          <w:rFonts w:ascii="GHEA Grapalat" w:hAnsi="GHEA Grapalat"/>
          <w:i w:val="0"/>
          <w:sz w:val="24"/>
          <w:szCs w:val="24"/>
          <w:lang w:val="en-US"/>
        </w:rPr>
        <w:t>Чобан</w:t>
      </w:r>
      <w:proofErr w:type="spellEnd"/>
      <w:r w:rsidRPr="009C7A59">
        <w:rPr>
          <w:rFonts w:ascii="GHEA Grapalat" w:hAnsi="GHEA Grapalat"/>
          <w:i w:val="0"/>
          <w:sz w:val="24"/>
          <w:szCs w:val="24"/>
        </w:rPr>
        <w:t>яну.</w:t>
      </w:r>
    </w:p>
    <w:p w:rsidR="00711142" w:rsidRPr="00711142" w:rsidRDefault="00711142" w:rsidP="00711142">
      <w:pPr>
        <w:pStyle w:val="BodyTextIndent"/>
        <w:widowControl w:val="0"/>
        <w:spacing w:after="160"/>
        <w:ind w:firstLine="567"/>
        <w:rPr>
          <w:rFonts w:ascii="GHEA Grapalat" w:hAnsi="GHEA Grapalat"/>
          <w:i w:val="0"/>
          <w:sz w:val="24"/>
          <w:szCs w:val="24"/>
          <w:lang w:val="en-US"/>
        </w:rPr>
      </w:pPr>
      <w:r w:rsidRPr="009C7A59">
        <w:rPr>
          <w:rFonts w:ascii="GHEA Grapalat" w:hAnsi="GHEA Grapalat"/>
          <w:i w:val="0"/>
          <w:sz w:val="24"/>
          <w:szCs w:val="24"/>
        </w:rPr>
        <w:t>Телефон: +/374/</w:t>
      </w:r>
      <w:r>
        <w:rPr>
          <w:rFonts w:ascii="GHEA Grapalat" w:hAnsi="GHEA Grapalat"/>
          <w:i w:val="0"/>
          <w:sz w:val="24"/>
          <w:szCs w:val="24"/>
          <w:lang w:val="en-US"/>
        </w:rPr>
        <w:t>98 012 566</w:t>
      </w:r>
    </w:p>
    <w:p w:rsidR="00711142" w:rsidRPr="009C7A59" w:rsidRDefault="00711142" w:rsidP="00711142">
      <w:pPr>
        <w:pStyle w:val="BodyTextIndent"/>
        <w:widowControl w:val="0"/>
        <w:spacing w:after="160"/>
        <w:ind w:firstLine="567"/>
        <w:rPr>
          <w:rFonts w:ascii="GHEA Grapalat" w:hAnsi="GHEA Grapalat"/>
          <w:i w:val="0"/>
          <w:sz w:val="24"/>
          <w:szCs w:val="24"/>
        </w:rPr>
      </w:pPr>
      <w:r w:rsidRPr="009C7A59">
        <w:rPr>
          <w:rFonts w:ascii="GHEA Grapalat" w:hAnsi="GHEA Grapalat"/>
          <w:i w:val="0"/>
          <w:sz w:val="24"/>
          <w:szCs w:val="24"/>
        </w:rPr>
        <w:t>Эл.почта: a</w:t>
      </w:r>
      <w:r>
        <w:rPr>
          <w:rFonts w:ascii="GHEA Grapalat" w:hAnsi="GHEA Grapalat"/>
          <w:i w:val="0"/>
          <w:sz w:val="24"/>
          <w:szCs w:val="24"/>
          <w:lang w:val="en-US"/>
        </w:rPr>
        <w:t>nn86.86</w:t>
      </w:r>
      <w:r w:rsidRPr="009C7A59">
        <w:rPr>
          <w:rFonts w:ascii="GHEA Grapalat" w:hAnsi="GHEA Grapalat"/>
          <w:i w:val="0"/>
          <w:sz w:val="24"/>
          <w:szCs w:val="24"/>
        </w:rPr>
        <w:t>@mail.ru։</w:t>
      </w:r>
    </w:p>
    <w:p w:rsidR="00711142" w:rsidRPr="001B32D9" w:rsidRDefault="00711142" w:rsidP="00711142">
      <w:pPr>
        <w:pStyle w:val="BodyTextIndent"/>
        <w:widowControl w:val="0"/>
        <w:spacing w:after="160" w:line="240" w:lineRule="auto"/>
        <w:ind w:firstLine="567"/>
        <w:rPr>
          <w:rFonts w:ascii="GHEA Grapalat" w:hAnsi="GHEA Grapalat"/>
          <w:i w:val="0"/>
          <w:sz w:val="24"/>
          <w:szCs w:val="24"/>
        </w:rPr>
      </w:pPr>
      <w:r w:rsidRPr="009C7A59">
        <w:rPr>
          <w:rFonts w:ascii="GHEA Grapalat" w:hAnsi="GHEA Grapalat"/>
          <w:i w:val="0"/>
          <w:sz w:val="24"/>
          <w:szCs w:val="24"/>
        </w:rPr>
        <w:t>Заказчик: МЗ РА “Национальный центр пульмoнологии» ГНКО</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130A31">
        <w:rPr>
          <w:rFonts w:ascii="GHEA Grapalat" w:hAnsi="GHEA Grapalat"/>
          <w:i/>
          <w:lang w:val="en-US"/>
        </w:rPr>
        <w:t>TAK-</w:t>
      </w:r>
      <w:r w:rsidR="00130A31" w:rsidRPr="009044F1">
        <w:rPr>
          <w:rFonts w:ascii="GHEA Grapalat" w:hAnsi="GHEA Grapalat"/>
        </w:rPr>
        <w:t>BM</w:t>
      </w:r>
      <w:r w:rsidR="00130A31">
        <w:rPr>
          <w:rFonts w:ascii="GHEA Grapalat" w:hAnsi="GHEA Grapalat"/>
        </w:rPr>
        <w:t>AShDzB</w:t>
      </w:r>
      <w:r w:rsidR="00130A31">
        <w:rPr>
          <w:rFonts w:ascii="GHEA Grapalat" w:hAnsi="GHEA Grapalat"/>
          <w:i/>
          <w:lang w:val="en-US"/>
        </w:rPr>
        <w:t>-21/65</w:t>
      </w:r>
      <w:r w:rsidR="001B32D9" w:rsidRPr="001B32D9">
        <w:rPr>
          <w:rFonts w:ascii="GHEA Grapalat" w:hAnsi="GHEA Grapalat" w:cs="Times Armenian"/>
          <w:i/>
        </w:rPr>
        <w:br/>
      </w:r>
      <w:r w:rsidR="00A46F92">
        <w:rPr>
          <w:rFonts w:ascii="GHEA Grapalat" w:hAnsi="GHEA Grapalat"/>
          <w:i/>
        </w:rPr>
        <w:t xml:space="preserve">№ </w:t>
      </w:r>
      <w:r w:rsidR="00130A31">
        <w:rPr>
          <w:rFonts w:ascii="GHEA Grapalat" w:hAnsi="GHEA Grapalat"/>
          <w:i/>
          <w:lang w:val="en-US"/>
        </w:rPr>
        <w:t>1</w:t>
      </w:r>
      <w:r w:rsidR="00096865" w:rsidRPr="009044F1">
        <w:rPr>
          <w:rFonts w:ascii="GHEA Grapalat" w:hAnsi="GHEA Grapalat"/>
          <w:i/>
        </w:rPr>
        <w:t xml:space="preserve"> от </w:t>
      </w:r>
      <w:r w:rsidR="00130A31">
        <w:rPr>
          <w:rFonts w:ascii="GHEA Grapalat" w:hAnsi="GHEA Grapalat"/>
          <w:i/>
          <w:lang w:val="en-US"/>
        </w:rPr>
        <w:t>22.06.2021</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B55EBC" w:rsidRPr="00446897" w:rsidRDefault="00B55EBC" w:rsidP="00B55EBC">
      <w:pPr>
        <w:widowControl w:val="0"/>
        <w:ind w:right="-7" w:firstLine="567"/>
        <w:contextualSpacing/>
        <w:jc w:val="center"/>
        <w:rPr>
          <w:rFonts w:ascii="GHEA Grapalat" w:hAnsi="GHEA Grapalat"/>
        </w:rPr>
      </w:pPr>
      <w:bookmarkStart w:id="4" w:name="_Hlk71626633"/>
      <w:r w:rsidRPr="00446897">
        <w:rPr>
          <w:rFonts w:ascii="GHEA Grapalat" w:hAnsi="GHEA Grapalat"/>
          <w:sz w:val="20"/>
          <w:szCs w:val="20"/>
          <w:lang w:val="af-ZA"/>
        </w:rPr>
        <w:t>“НАЦИОНАЛЬНЫЙ ЦЕНТР ПУЛЬМOНОЛОГИИ» ГНКО</w:t>
      </w:r>
    </w:p>
    <w:bookmarkEnd w:id="4"/>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102C2A" w:rsidRPr="009044F1" w:rsidRDefault="00102C2A" w:rsidP="00102C2A">
      <w:pPr>
        <w:pStyle w:val="BodyText"/>
        <w:widowControl w:val="0"/>
        <w:spacing w:after="160"/>
        <w:ind w:right="-7"/>
        <w:jc w:val="center"/>
        <w:rPr>
          <w:rFonts w:ascii="GHEA Grapalat" w:hAnsi="GHEA Grapalat"/>
        </w:rPr>
      </w:pPr>
      <w:r w:rsidRPr="009044F1">
        <w:rPr>
          <w:rFonts w:ascii="GHEA Grapalat" w:hAnsi="GHEA Grapalat"/>
        </w:rPr>
        <w:t xml:space="preserve">НА ОТКРЫТЫЙ КОНКУРС, ОБЪЯВЛЕННЫЙ С ЦЕЛЬЮ ПРИОБРЕТЕНИЯ </w:t>
      </w:r>
      <w:bookmarkStart w:id="5" w:name="_Hlk71626770"/>
      <w:r w:rsidRPr="00446897">
        <w:rPr>
          <w:rFonts w:ascii="GHEA Grapalat" w:hAnsi="GHEA Grapalat"/>
        </w:rPr>
        <w:t xml:space="preserve">РАБОТЫ ПО </w:t>
      </w:r>
      <w:r w:rsidRPr="00102C2A">
        <w:rPr>
          <w:rFonts w:ascii="GHEA Grapalat" w:hAnsi="GHEA Grapalat"/>
        </w:rPr>
        <w:t>НАНЕСЕНИЮ ПОКРЫТИЙ НА СТЕКЛО</w:t>
      </w:r>
      <w:r w:rsidRPr="009044F1">
        <w:rPr>
          <w:rFonts w:ascii="GHEA Grapalat" w:hAnsi="GHEA Grapalat"/>
        </w:rPr>
        <w:t xml:space="preserve"> </w:t>
      </w:r>
      <w:bookmarkEnd w:id="5"/>
      <w:r w:rsidRPr="009044F1">
        <w:rPr>
          <w:rFonts w:ascii="GHEA Grapalat" w:hAnsi="GHEA Grapalat"/>
        </w:rPr>
        <w:t xml:space="preserve">ДЛЯ НУЖД </w:t>
      </w:r>
      <w:bookmarkStart w:id="6" w:name="_Hlk71626803"/>
      <w:r w:rsidRPr="00446897">
        <w:rPr>
          <w:rFonts w:ascii="GHEA Grapalat" w:hAnsi="GHEA Grapalat"/>
        </w:rPr>
        <w:t>“НАЦИОНАЛЬНЫЙ ЦЕНТР ПУЛЬМOНОЛОГИИ» ГНКО</w:t>
      </w:r>
      <w:bookmarkEnd w:id="6"/>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102C2A" w:rsidRPr="00894A44" w:rsidRDefault="00102C2A" w:rsidP="00102C2A">
      <w:pPr>
        <w:widowControl w:val="0"/>
        <w:jc w:val="center"/>
        <w:rPr>
          <w:rFonts w:ascii="GHEA Grapalat" w:hAnsi="GHEA Grapalat"/>
          <w:b/>
          <w:bCs/>
        </w:rPr>
      </w:pPr>
      <w:r w:rsidRPr="00102C2A">
        <w:rPr>
          <w:rFonts w:ascii="GHEA Grapalat" w:hAnsi="GHEA Grapalat"/>
          <w:b/>
          <w:bCs/>
        </w:rPr>
        <w:t>РАБОТЫ ПО НАНЕСЕНИЮ ПОКРЫТИЙ НА СТЕКЛО</w:t>
      </w:r>
      <w:r w:rsidRPr="00894A44">
        <w:rPr>
          <w:rFonts w:ascii="GHEA Grapalat" w:hAnsi="GHEA Grapalat"/>
          <w:b/>
          <w:bCs/>
        </w:rPr>
        <w:t xml:space="preserve"> </w:t>
      </w:r>
      <w:r w:rsidRPr="00894A44">
        <w:rPr>
          <w:rFonts w:ascii="GHEA Grapalat" w:hAnsi="GHEA Grapalat"/>
          <w:b/>
          <w:bCs/>
          <w:lang w:val="en-US"/>
        </w:rPr>
        <w:t xml:space="preserve"> </w:t>
      </w:r>
      <w:r w:rsidRPr="00894A44">
        <w:rPr>
          <w:rFonts w:ascii="GHEA Grapalat" w:hAnsi="GHEA Grapalat"/>
          <w:b/>
          <w:bCs/>
        </w:rPr>
        <w:t>ДЛЯ НУЖД “НАЦИОНАЛЬНЫЙ ЦЕНТР ПУЛЬМOНОЛОГИИ» ГНКО</w:t>
      </w:r>
    </w:p>
    <w:p w:rsidR="00102C2A" w:rsidRPr="00894A44" w:rsidRDefault="00102C2A" w:rsidP="00102C2A">
      <w:pPr>
        <w:widowControl w:val="0"/>
        <w:spacing w:after="160"/>
        <w:jc w:val="center"/>
        <w:rPr>
          <w:rFonts w:ascii="GHEA Grapalat" w:hAnsi="GHEA Grapalat"/>
          <w:b/>
          <w:bCs/>
          <w:i/>
        </w:rPr>
      </w:pPr>
      <w:r w:rsidRPr="00894A44">
        <w:rPr>
          <w:rFonts w:ascii="GHEA Grapalat" w:hAnsi="GHEA Grapalat"/>
          <w:b/>
          <w:bCs/>
        </w:rPr>
        <w:t xml:space="preserve">ПРИГЛАШЕНИЯ НА ОТКРЫТЫЙ КОНКУРС, </w:t>
      </w:r>
      <w:r w:rsidRPr="00894A44">
        <w:rPr>
          <w:rFonts w:ascii="GHEA Grapalat" w:hAnsi="GHEA Grapalat"/>
          <w:b/>
          <w:bCs/>
        </w:rPr>
        <w:br/>
        <w:t>ОБЪЯВЛЕННЫЙ С ЦЕЛЬЮ ПРИОБРЕТЕНИЯ</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2"/>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64323F" w:rsidRDefault="0064323F" w:rsidP="00B46D58">
      <w:pPr>
        <w:widowControl w:val="0"/>
        <w:spacing w:after="160"/>
        <w:jc w:val="center"/>
        <w:rPr>
          <w:rFonts w:ascii="GHEA Grapalat" w:hAnsi="GHEA Grapalat"/>
          <w:b/>
        </w:rPr>
      </w:pPr>
    </w:p>
    <w:p w:rsidR="0064323F" w:rsidRDefault="0064323F"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927674">
        <w:rPr>
          <w:rFonts w:ascii="GHEA Grapalat" w:hAnsi="GHEA Grapalat"/>
          <w:i/>
          <w:lang w:val="en-US"/>
        </w:rPr>
        <w:t>TAK-</w:t>
      </w:r>
      <w:r w:rsidR="00927674" w:rsidRPr="009044F1">
        <w:rPr>
          <w:rFonts w:ascii="GHEA Grapalat" w:hAnsi="GHEA Grapalat"/>
        </w:rPr>
        <w:t>BM</w:t>
      </w:r>
      <w:r w:rsidR="00927674">
        <w:rPr>
          <w:rFonts w:ascii="GHEA Grapalat" w:hAnsi="GHEA Grapalat"/>
        </w:rPr>
        <w:t>AShDzB</w:t>
      </w:r>
      <w:r w:rsidR="00927674">
        <w:rPr>
          <w:rFonts w:ascii="GHEA Grapalat" w:hAnsi="GHEA Grapalat"/>
          <w:i/>
          <w:lang w:val="en-US"/>
        </w:rPr>
        <w:t>-21/65</w:t>
      </w:r>
      <w:r w:rsidR="00927674"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64323F">
        <w:rPr>
          <w:rFonts w:ascii="GHEA Grapalat" w:hAnsi="GHEA Grapalat"/>
          <w:sz w:val="24"/>
          <w:szCs w:val="24"/>
          <w:lang w:val="en-US"/>
        </w:rPr>
        <w:t>ann86.86@mail.ru</w:t>
      </w:r>
      <w:r w:rsidRPr="009044F1">
        <w:rPr>
          <w:rFonts w:ascii="GHEA Grapalat" w:hAnsi="GHEA Grapalat"/>
          <w:sz w:val="24"/>
          <w:szCs w:val="24"/>
        </w:rPr>
        <w:t>".</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CC600B" w:rsidRPr="00CC600B">
        <w:t xml:space="preserve"> </w:t>
      </w:r>
      <w:r w:rsidR="00CC600B" w:rsidRPr="00CC600B">
        <w:rPr>
          <w:rFonts w:ascii="GHEA Grapalat" w:hAnsi="GHEA Grapalat"/>
          <w:i w:val="0"/>
          <w:sz w:val="24"/>
          <w:szCs w:val="24"/>
        </w:rPr>
        <w:t>работы по нанесению покрытий на стекло</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"Наименование заказчика", которые сгруппированы в лоты "</w:t>
      </w:r>
      <w:r w:rsidR="00CC600B">
        <w:rPr>
          <w:rFonts w:ascii="GHEA Grapalat" w:hAnsi="GHEA Grapalat"/>
          <w:i w:val="0"/>
          <w:sz w:val="24"/>
          <w:szCs w:val="24"/>
          <w:lang w:val="en-US"/>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CC600B" w:rsidP="00B46D58">
            <w:pPr>
              <w:pStyle w:val="BodyTextIndent2"/>
              <w:widowControl w:val="0"/>
              <w:spacing w:after="120" w:line="240" w:lineRule="auto"/>
              <w:ind w:firstLine="0"/>
              <w:rPr>
                <w:rFonts w:ascii="GHEA Grapalat" w:hAnsi="GHEA Grapalat"/>
                <w:sz w:val="24"/>
                <w:szCs w:val="24"/>
                <w:u w:val="single"/>
                <w:vertAlign w:val="subscript"/>
              </w:rPr>
            </w:pPr>
            <w:r w:rsidRPr="00CC600B">
              <w:rPr>
                <w:rFonts w:ascii="GHEA Grapalat" w:hAnsi="GHEA Grapalat"/>
                <w:sz w:val="24"/>
                <w:szCs w:val="24"/>
                <w:u w:val="single"/>
              </w:rPr>
              <w:t>работы по нанесению покрытий на стекло</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w:t>
      </w:r>
      <w:r w:rsidRPr="009044F1">
        <w:rPr>
          <w:rFonts w:ascii="GHEA Grapalat" w:hAnsi="GHEA Grapalat"/>
          <w:color w:val="000000"/>
        </w:rPr>
        <w:lastRenderedPageBreak/>
        <w:t>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7662A7" w:rsidRDefault="007662A7">
      <w:pPr>
        <w:rPr>
          <w:rFonts w:ascii="GHEA Grapalat" w:hAnsi="GHEA Grapalat"/>
          <w:highlight w:val="yellow"/>
        </w:rPr>
      </w:pPr>
      <w:r>
        <w:rPr>
          <w:rFonts w:ascii="GHEA Grapalat" w:hAnsi="GHEA Grapalat"/>
          <w:highlight w:val="yellow"/>
        </w:rPr>
        <w:br w:type="page"/>
      </w:r>
    </w:p>
    <w:p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lastRenderedPageBreak/>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в срок</w:t>
      </w:r>
      <w:r w:rsidR="00BB67B5" w:rsidRPr="008C6669">
        <w:rPr>
          <w:rFonts w:ascii="GHEA Grapalat" w:hAnsi="GHEA Grapalat"/>
        </w:rPr>
        <w:t>и</w:t>
      </w:r>
      <w:r w:rsidR="002C1D72" w:rsidRPr="008C6669">
        <w:rPr>
          <w:rFonts w:ascii="GHEA Grapalat" w:hAnsi="GHEA Grapalat"/>
        </w:rPr>
        <w:t xml:space="preserve"> и порядке, установленны</w:t>
      </w:r>
      <w:r w:rsidR="00180D64" w:rsidRPr="008C6669">
        <w:rPr>
          <w:rFonts w:ascii="GHEA Grapalat" w:hAnsi="GHEA Grapalat"/>
        </w:rPr>
        <w:t>ми</w:t>
      </w:r>
      <w:r w:rsidR="002C1D72" w:rsidRPr="008C6669">
        <w:rPr>
          <w:rFonts w:ascii="GHEA Grapalat" w:hAnsi="GHEA Grapalat"/>
        </w:rPr>
        <w:t xml:space="preserve"> статьей 35 </w:t>
      </w:r>
      <w:r w:rsidR="00876D7D" w:rsidRPr="008C6669">
        <w:rPr>
          <w:rFonts w:ascii="GHEA Grapalat" w:hAnsi="GHEA Grapalat"/>
        </w:rPr>
        <w:t>З</w:t>
      </w:r>
      <w:r w:rsidR="002C1D72" w:rsidRPr="008C6669">
        <w:rPr>
          <w:rFonts w:ascii="GHEA Grapalat" w:hAnsi="GHEA Grapalat"/>
        </w:rPr>
        <w:t xml:space="preserve">акона, </w:t>
      </w:r>
      <w:r w:rsidR="00466F7A" w:rsidRPr="008C6669">
        <w:rPr>
          <w:rFonts w:ascii="GHEA Grapalat" w:hAnsi="GHEA Grapalat"/>
        </w:rPr>
        <w:t xml:space="preserve">представляет </w:t>
      </w:r>
      <w:r w:rsidR="002C1D72" w:rsidRPr="008C6669">
        <w:rPr>
          <w:rFonts w:ascii="GHEA Grapalat" w:hAnsi="GHEA Grapalat"/>
        </w:rPr>
        <w:t>обеспеч</w:t>
      </w:r>
      <w:r w:rsidR="00466F7A" w:rsidRPr="008C6669">
        <w:rPr>
          <w:rFonts w:ascii="GHEA Grapalat" w:hAnsi="GHEA Grapalat"/>
        </w:rPr>
        <w:t>ение</w:t>
      </w:r>
      <w:r w:rsidR="002C1D72" w:rsidRPr="008C6669">
        <w:rPr>
          <w:rFonts w:ascii="GHEA Grapalat" w:hAnsi="GHEA Grapalat"/>
        </w:rPr>
        <w:t xml:space="preserve"> квалификаци</w:t>
      </w:r>
      <w:r w:rsidR="00466F7A" w:rsidRPr="008C6669">
        <w:rPr>
          <w:rFonts w:ascii="GHEA Grapalat" w:hAnsi="GHEA Grapalat"/>
        </w:rPr>
        <w:t>и</w:t>
      </w:r>
      <w:r w:rsidR="004272E3" w:rsidRPr="008C6669">
        <w:rPr>
          <w:rFonts w:ascii="GHEA Grapalat" w:hAnsi="GHEA Grapalat"/>
        </w:rPr>
        <w:t xml:space="preserve"> </w:t>
      </w:r>
      <w:r w:rsidR="002C1D72" w:rsidRPr="008C6669">
        <w:rPr>
          <w:rFonts w:ascii="GHEA Grapalat" w:hAnsi="GHEA Grapalat"/>
        </w:rPr>
        <w:t xml:space="preserve">в размере </w:t>
      </w:r>
      <w:r w:rsidR="004272E3" w:rsidRPr="008C6669">
        <w:rPr>
          <w:rFonts w:ascii="GHEA Grapalat" w:hAnsi="GHEA Grapalat"/>
        </w:rPr>
        <w:t>15 процентов</w:t>
      </w:r>
      <w:r w:rsidR="004272E3" w:rsidRPr="008C6669">
        <w:rPr>
          <w:rFonts w:ascii="GHEA Grapalat" w:hAnsi="GHEA Grapalat"/>
          <w:vertAlign w:val="superscript"/>
        </w:rPr>
        <w:t>5,1</w:t>
      </w:r>
      <w:r w:rsidR="004272E3" w:rsidRPr="008C6669">
        <w:rPr>
          <w:rFonts w:ascii="GHEA Grapalat" w:hAnsi="GHEA Grapalat"/>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5050C8" w:rsidRDefault="005050C8" w:rsidP="000239B5">
      <w:pPr>
        <w:pStyle w:val="BodyTextIndent2"/>
        <w:widowControl w:val="0"/>
        <w:tabs>
          <w:tab w:val="left" w:pos="1134"/>
        </w:tabs>
        <w:spacing w:after="160" w:line="240" w:lineRule="auto"/>
        <w:ind w:firstLine="567"/>
        <w:contextualSpacing/>
        <w:rPr>
          <w:rFonts w:ascii="GHEA Grapalat" w:hAnsi="GHEA Grapalat"/>
        </w:rPr>
      </w:pPr>
      <w:r w:rsidRPr="005050C8">
        <w:rPr>
          <w:rFonts w:ascii="GHEA Grapalat" w:hAnsi="GHEA Grapalat"/>
          <w:sz w:val="24"/>
          <w:szCs w:val="24"/>
        </w:rPr>
        <w:t>Заявки на процедуру необходимо подать в комиссию по адресу РА, г. Абовян, Арзнийское шоссе 10 не позднее, чем "11:00" часов "7"-го дня с даты опубликования в бюллетене объявления и приглашения на настоящую процедуру</w:t>
      </w:r>
      <w:r w:rsidRPr="000B3B72">
        <w:rPr>
          <w:rFonts w:ascii="GHEA Grapalat" w:hAnsi="GHEA Grapalat"/>
        </w:rPr>
        <w:t>.</w:t>
      </w:r>
    </w:p>
    <w:p w:rsidR="005050C8" w:rsidRPr="000B3B72" w:rsidRDefault="005050C8" w:rsidP="005050C8">
      <w:pPr>
        <w:widowControl w:val="0"/>
        <w:tabs>
          <w:tab w:val="left" w:pos="1134"/>
        </w:tabs>
        <w:spacing w:after="160"/>
        <w:ind w:firstLine="567"/>
        <w:contextualSpacing/>
        <w:jc w:val="both"/>
        <w:rPr>
          <w:rFonts w:ascii="GHEA Grapalat" w:hAnsi="GHEA Grapalat"/>
        </w:rPr>
      </w:pPr>
      <w:r w:rsidRPr="000B3B72">
        <w:rPr>
          <w:rFonts w:ascii="GHEA Grapalat" w:hAnsi="GHEA Grapalat"/>
        </w:rPr>
        <w:t xml:space="preserve"> Заявки на процедуру получает и в журнале регистрации заявок регистрирует секретарь комиссии А.</w:t>
      </w:r>
      <w:proofErr w:type="spellStart"/>
      <w:r>
        <w:rPr>
          <w:rFonts w:ascii="GHEA Grapalat" w:hAnsi="GHEA Grapalat"/>
          <w:lang w:val="en-US"/>
        </w:rPr>
        <w:t>Чобан</w:t>
      </w:r>
      <w:proofErr w:type="spellEnd"/>
      <w:r w:rsidRPr="000B3B72">
        <w:rPr>
          <w:rFonts w:ascii="GHEA Grapalat" w:hAnsi="GHEA Grapalat"/>
        </w:rPr>
        <w:t>ян</w:t>
      </w:r>
      <w:r>
        <w:rPr>
          <w:rFonts w:ascii="GHEA Grapalat" w:hAnsi="GHEA Grapalat"/>
          <w:lang w:val="en-US"/>
        </w:rPr>
        <w:t>у</w:t>
      </w:r>
      <w:r w:rsidRPr="000B3B72">
        <w:rPr>
          <w:rFonts w:ascii="GHEA Grapalat" w:hAnsi="GHEA Grapalat"/>
          <w:lang w:val="en-US"/>
        </w:rPr>
        <w:t>.</w:t>
      </w:r>
      <w:r w:rsidRPr="000B3B72">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A4929" w:rsidRPr="006259BB" w:rsidRDefault="00BA4929" w:rsidP="000239B5">
      <w:pPr>
        <w:pStyle w:val="BodyTextIndent2"/>
        <w:widowControl w:val="0"/>
        <w:tabs>
          <w:tab w:val="left" w:pos="1134"/>
        </w:tabs>
        <w:spacing w:after="160" w:line="240" w:lineRule="auto"/>
        <w:ind w:firstLine="567"/>
        <w:contextualSpacing/>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FootnoteReference"/>
          <w:rFonts w:ascii="GHEA Grapalat" w:hAnsi="GHEA Grapalat"/>
        </w:rPr>
        <w:footnoteReference w:customMarkFollows="1" w:id="5"/>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FootnoteReference"/>
          <w:rFonts w:ascii="GHEA Grapalat" w:hAnsi="GHEA Grapalat"/>
          <w:sz w:val="24"/>
          <w:szCs w:val="24"/>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w:t>
      </w:r>
      <w:r>
        <w:rPr>
          <w:rFonts w:ascii="GHEA Grapalat" w:hAnsi="GHEA Grapalat" w:cs="Sylfaen"/>
        </w:rPr>
        <w:lastRenderedPageBreak/>
        <w:t>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787A1B" w:rsidRDefault="00787A1B">
      <w:pPr>
        <w:rPr>
          <w:rFonts w:ascii="GHEA Grapalat" w:hAnsi="GHEA Grapalat"/>
          <w:b/>
        </w:rPr>
      </w:pPr>
      <w:r>
        <w:rPr>
          <w:rFonts w:ascii="GHEA Grapalat" w:hAnsi="GHEA Grapalat"/>
          <w:b/>
        </w:rPr>
        <w:br w:type="page"/>
      </w:r>
    </w:p>
    <w:p w:rsidR="00A45946" w:rsidRPr="002E4BC5" w:rsidRDefault="00333B85" w:rsidP="00B46D58">
      <w:pPr>
        <w:widowControl w:val="0"/>
        <w:spacing w:after="160"/>
        <w:jc w:val="center"/>
        <w:rPr>
          <w:rFonts w:ascii="GHEA Grapalat" w:hAnsi="GHEA Grapalat"/>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w:t>
      </w:r>
      <w:r w:rsidRPr="009044F1">
        <w:rPr>
          <w:rFonts w:ascii="GHEA Grapalat" w:hAnsi="GHEA Grapalat"/>
          <w:sz w:val="24"/>
          <w:szCs w:val="24"/>
        </w:rPr>
        <w:lastRenderedPageBreak/>
        <w:t>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BA1665" w:rsidRDefault="000A7528" w:rsidP="00B46D58">
      <w:pPr>
        <w:widowControl w:val="0"/>
        <w:tabs>
          <w:tab w:val="left" w:pos="1134"/>
        </w:tabs>
        <w:spacing w:after="160"/>
        <w:ind w:firstLine="567"/>
        <w:jc w:val="both"/>
        <w:rPr>
          <w:rFonts w:ascii="GHEA Grapalat" w:hAnsi="GHEA Grapalat"/>
        </w:rPr>
      </w:pPr>
      <w:r w:rsidRPr="00C12676">
        <w:rPr>
          <w:rFonts w:ascii="GHEA Grapalat" w:hAnsi="GHEA Grapalat"/>
        </w:rPr>
        <w:t>а.</w:t>
      </w:r>
      <w:r w:rsidR="003A6791" w:rsidRPr="00C12676">
        <w:rPr>
          <w:rFonts w:ascii="GHEA Grapalat" w:hAnsi="GHEA Grapalat"/>
        </w:rPr>
        <w:tab/>
      </w:r>
      <w:r w:rsidR="004834BA" w:rsidRPr="00C12676">
        <w:rPr>
          <w:rFonts w:ascii="GHEA Grapalat" w:hAnsi="GHEA Grapalat"/>
        </w:rPr>
        <w:t xml:space="preserve">если </w:t>
      </w:r>
      <w:r w:rsidRPr="00C12676">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C12676">
        <w:rPr>
          <w:rFonts w:ascii="Courier New" w:hAnsi="Courier New" w:cs="Courier New"/>
          <w:lang w:val="en-US"/>
        </w:rPr>
        <w:t> </w:t>
      </w:r>
      <w:r w:rsidRPr="00C12676">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sidRPr="00C12676">
        <w:rPr>
          <w:rFonts w:ascii="Courier New" w:hAnsi="Courier New" w:cs="Courier New"/>
          <w:lang w:val="en-US"/>
        </w:rPr>
        <w:t> </w:t>
      </w:r>
      <w:r w:rsidRPr="00C12676">
        <w:rPr>
          <w:rFonts w:ascii="GHEA Grapalat" w:hAnsi="GHEA Grapalat"/>
        </w:rPr>
        <w:t>представленным лотам.</w:t>
      </w:r>
      <w:r w:rsidRPr="009044F1">
        <w:rPr>
          <w:rFonts w:ascii="GHEA Grapalat" w:hAnsi="GHEA Grapalat"/>
        </w:rPr>
        <w:t xml:space="preserve"> </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w:t>
      </w:r>
      <w:r w:rsidRPr="009044F1">
        <w:rPr>
          <w:rFonts w:ascii="GHEA Grapalat" w:hAnsi="GHEA Grapalat"/>
        </w:rPr>
        <w:lastRenderedPageBreak/>
        <w:t>данного лота.</w:t>
      </w:r>
      <w:r w:rsidR="00FE6DBA">
        <w:rPr>
          <w:rStyle w:val="FootnoteReference"/>
        </w:rPr>
        <w:footnoteReference w:customMarkFollows="1" w:id="7"/>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"—"-ый день в "час в</w:t>
      </w:r>
      <w:r w:rsidR="000E21F2">
        <w:rPr>
          <w:rFonts w:ascii="GHEA Grapalat" w:hAnsi="GHEA Grapalat"/>
          <w:sz w:val="24"/>
          <w:szCs w:val="24"/>
        </w:rPr>
        <w:t xml:space="preserve">скрытия"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lastRenderedPageBreak/>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E13FD9">
        <w:rPr>
          <w:rStyle w:val="FootnoteReference"/>
          <w:rFonts w:ascii="GHEA Grapalat" w:hAnsi="GHEA Grapalat"/>
          <w:i w:val="0"/>
          <w:sz w:val="24"/>
          <w:szCs w:val="24"/>
        </w:rPr>
        <w:footnoteReference w:customMarkFollows="1" w:id="8"/>
        <w:t>10</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 xml:space="preserve">При равенстве предложенных </w:t>
      </w:r>
      <w:r w:rsidRPr="009044F1">
        <w:rPr>
          <w:rFonts w:ascii="GHEA Grapalat" w:hAnsi="GHEA Grapalat"/>
          <w:sz w:val="24"/>
          <w:szCs w:val="24"/>
        </w:rPr>
        <w:lastRenderedPageBreak/>
        <w:t>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AB2976" w:rsidRDefault="009B6D58" w:rsidP="00AB2976">
      <w:pPr>
        <w:pStyle w:val="norm"/>
        <w:widowControl w:val="0"/>
        <w:tabs>
          <w:tab w:val="left" w:pos="1134"/>
        </w:tabs>
        <w:spacing w:after="160" w:line="240" w:lineRule="auto"/>
        <w:ind w:firstLine="567"/>
        <w:rPr>
          <w:rFonts w:ascii="GHEA Grapalat" w:hAnsi="GHEA Grapalat"/>
          <w:lang w:val="hy-AM"/>
        </w:rPr>
      </w:pPr>
      <w:r w:rsidRPr="004E675F">
        <w:rPr>
          <w:rFonts w:ascii="GHEA Grapalat" w:hAnsi="GHEA Grapalat"/>
          <w:sz w:val="24"/>
          <w:szCs w:val="24"/>
        </w:rPr>
        <w:t>е.</w:t>
      </w:r>
      <w:r w:rsidR="00C37724" w:rsidRPr="004E675F">
        <w:rPr>
          <w:rFonts w:ascii="GHEA Grapalat" w:hAnsi="GHEA Grapalat"/>
          <w:sz w:val="24"/>
          <w:szCs w:val="24"/>
        </w:rPr>
        <w:tab/>
      </w:r>
      <w:r w:rsidR="00AB2976" w:rsidRPr="004E675F">
        <w:rPr>
          <w:rFonts w:ascii="GHEA Grapalat" w:hAnsi="GHEA Grapalat"/>
        </w:rPr>
        <w:t>если на момент истечения установленного для переговоров окончательного срока представленные присутствующим</w:t>
      </w:r>
      <w:r w:rsidR="00B80C17" w:rsidRPr="004E675F">
        <w:rPr>
          <w:rFonts w:ascii="GHEA Grapalat" w:hAnsi="GHEA Grapalat"/>
        </w:rPr>
        <w:t>и</w:t>
      </w:r>
      <w:r w:rsidR="00AB2976" w:rsidRPr="004E675F">
        <w:rPr>
          <w:rFonts w:ascii="GHEA Grapalat" w:hAnsi="GHEA Grapalat"/>
        </w:rPr>
        <w:t xml:space="preserve">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r w:rsidR="00AB2976" w:rsidRPr="004E675F">
        <w:rPr>
          <w:rFonts w:ascii="GHEA Grapalat" w:hAnsi="GHEA Grapalat"/>
          <w:lang w:val="hy-AM"/>
        </w:rPr>
        <w:t xml:space="preserve"> </w:t>
      </w:r>
      <w:r w:rsidR="00AB2976" w:rsidRPr="004E675F">
        <w:rPr>
          <w:rFonts w:ascii="GHEA Grapalat" w:hAnsi="GHEA Grapalat"/>
        </w:rPr>
        <w:t xml:space="preserve">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w:t>
      </w:r>
      <w:r w:rsidR="00196CE4" w:rsidRPr="004E675F">
        <w:rPr>
          <w:rFonts w:ascii="GHEA Grapalat" w:hAnsi="GHEA Grapalat"/>
        </w:rPr>
        <w:t>выполнения работ</w:t>
      </w:r>
      <w:r w:rsidR="00AB2976" w:rsidRPr="004E675F">
        <w:rPr>
          <w:rFonts w:ascii="GHEA Grapalat" w:hAnsi="GHEA Grapalat"/>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B514E8" w:rsidRPr="00522932" w:rsidRDefault="003572EA" w:rsidP="00AB297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w:t>
      </w:r>
      <w:r w:rsidR="00FD2748" w:rsidRPr="00522932">
        <w:rPr>
          <w:rFonts w:ascii="GHEA Grapalat" w:hAnsi="GHEA Grapalat"/>
          <w:sz w:val="24"/>
          <w:szCs w:val="24"/>
        </w:rPr>
        <w:lastRenderedPageBreak/>
        <w:t xml:space="preserve">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w:t>
      </w:r>
      <w:r w:rsidRPr="009044F1">
        <w:rPr>
          <w:rFonts w:ascii="GHEA Grapalat" w:hAnsi="GHEA Grapalat"/>
          <w:sz w:val="24"/>
          <w:szCs w:val="24"/>
        </w:rPr>
        <w:lastRenderedPageBreak/>
        <w:t xml:space="preserve">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 xml:space="preserve">Секретарь обязан в день получения документов, подтвердить факт их получения, </w:t>
      </w:r>
      <w:r w:rsidR="00A23E7B">
        <w:rPr>
          <w:rFonts w:ascii="GHEA Grapalat" w:hAnsi="GHEA Grapalat"/>
          <w:sz w:val="24"/>
          <w:szCs w:val="24"/>
        </w:rPr>
        <w:lastRenderedPageBreak/>
        <w:t>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F64849">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FootnoteReference"/>
          <w:rFonts w:ascii="GHEA Grapalat" w:hAnsi="GHEA Grapalat"/>
          <w:sz w:val="24"/>
          <w:szCs w:val="24"/>
        </w:rPr>
        <w:footnoteReference w:customMarkFollows="1" w:id="9"/>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w:t>
      </w:r>
      <w:r w:rsidRPr="009044F1">
        <w:rPr>
          <w:rFonts w:ascii="GHEA Grapalat" w:hAnsi="GHEA Grapalat"/>
          <w:sz w:val="24"/>
          <w:szCs w:val="24"/>
        </w:rPr>
        <w:lastRenderedPageBreak/>
        <w:t>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8A3CE7" w:rsidRPr="003B6812">
        <w:rPr>
          <w:rFonts w:ascii="GHEA Grapalat" w:hAnsi="GHEA Grapalat"/>
        </w:rPr>
        <w:t>Размер обеспечения квалификации равен 15 процентам ценового предложения отобранного участника.Обеспечение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11.1</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E62C19">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Pr="0001217D"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35631F" w:rsidRDefault="00D2548C" w:rsidP="00D2548C">
      <w:pPr>
        <w:widowControl w:val="0"/>
        <w:tabs>
          <w:tab w:val="left" w:pos="1276"/>
        </w:tabs>
        <w:spacing w:after="160"/>
        <w:ind w:firstLine="567"/>
        <w:jc w:val="both"/>
        <w:rPr>
          <w:rFonts w:ascii="GHEA Grapalat" w:hAnsi="GHEA Grapalat"/>
        </w:rPr>
      </w:pPr>
      <w:r w:rsidRPr="00D50B30">
        <w:rPr>
          <w:rFonts w:ascii="GHEA Grapalat" w:hAnsi="GHEA Grapalat" w:cs="Sylfaen"/>
        </w:rPr>
        <w:t>Обеспечение квалификации в виде гарантии отобранный участник представляет согласно приложению 4 или приложению 4.1</w:t>
      </w:r>
      <w:r w:rsidR="00512362" w:rsidRPr="00D50B30">
        <w:rPr>
          <w:rFonts w:ascii="GHEA Grapalat" w:hAnsi="GHEA Grapalat" w:cs="Sylfaen"/>
        </w:rPr>
        <w:t>.</w:t>
      </w:r>
      <w:r w:rsidR="00B71FA8" w:rsidRPr="00D50B30">
        <w:rPr>
          <w:rStyle w:val="FootnoteReference"/>
          <w:rFonts w:ascii="GHEA Grapalat" w:hAnsi="GHEA Grapalat"/>
        </w:rPr>
        <w:footnoteReference w:customMarkFollows="1" w:id="10"/>
        <w:t>12</w:t>
      </w:r>
      <w:r w:rsidR="00A6609C" w:rsidRPr="0027573B">
        <w:rPr>
          <w:rFonts w:ascii="GHEA Grapalat" w:hAnsi="GHEA Grapalat"/>
        </w:rPr>
        <w:t xml:space="preserve"> </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lastRenderedPageBreak/>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FootnoteReference"/>
          <w:rFonts w:ascii="GHEA Grapalat" w:hAnsi="GHEA Grapalat"/>
        </w:rPr>
        <w:footnoteReference w:customMarkFollows="1" w:id="11"/>
        <w:t>13</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lastRenderedPageBreak/>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12"/>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w:t>
      </w:r>
      <w:r w:rsidR="00D51669">
        <w:rPr>
          <w:rFonts w:ascii="GHEA Grapalat" w:hAnsi="GHEA Grapalat"/>
        </w:rPr>
        <w:lastRenderedPageBreak/>
        <w:t xml:space="preserve">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w:t>
      </w:r>
      <w:r w:rsidRPr="009044F1">
        <w:rPr>
          <w:rFonts w:ascii="GHEA Grapalat" w:hAnsi="GHEA Grapalat"/>
        </w:rPr>
        <w:lastRenderedPageBreak/>
        <w:t>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xml:space="preserve">,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w:t>
      </w:r>
      <w:r w:rsidRPr="009044F1">
        <w:rPr>
          <w:rFonts w:ascii="GHEA Grapalat" w:hAnsi="GHEA Grapalat"/>
        </w:rPr>
        <w:lastRenderedPageBreak/>
        <w:t>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3"/>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FootnoteReference"/>
          <w:rFonts w:ascii="GHEA Grapalat" w:hAnsi="GHEA Grapalat"/>
        </w:rPr>
        <w:footnoteReference w:customMarkFollows="1" w:id="14"/>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8" w:author="Vardan" w:date="2020-06-03T18:32:00Z">
        <w:r w:rsidR="002C0665" w:rsidDel="00C14716">
          <w:rPr>
            <w:rFonts w:ascii="GHEA Grapalat" w:hAnsi="GHEA Grapalat"/>
          </w:rPr>
          <w:delText>,</w:delText>
        </w:r>
      </w:del>
      <w:ins w:id="9"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lastRenderedPageBreak/>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FootnoteReference"/>
          <w:rFonts w:ascii="GHEA Grapalat" w:hAnsi="GHEA Grapalat"/>
          <w:sz w:val="24"/>
          <w:szCs w:val="24"/>
        </w:rPr>
        <w:footnoteReference w:customMarkFollows="1" w:id="15"/>
        <w:t>17</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927674">
        <w:rPr>
          <w:rFonts w:ascii="GHEA Grapalat" w:hAnsi="GHEA Grapalat"/>
          <w:b/>
          <w:sz w:val="24"/>
          <w:szCs w:val="24"/>
        </w:rPr>
        <w:t>TAK-BMAShDzB-21/65</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927674">
        <w:rPr>
          <w:rFonts w:ascii="GHEA Grapalat" w:hAnsi="GHEA Grapalat"/>
          <w:i/>
          <w:lang w:val="en-US"/>
        </w:rPr>
        <w:t>TAK-</w:t>
      </w:r>
      <w:r w:rsidR="00927674" w:rsidRPr="009044F1">
        <w:rPr>
          <w:rFonts w:ascii="GHEA Grapalat" w:hAnsi="GHEA Grapalat"/>
        </w:rPr>
        <w:t>BM</w:t>
      </w:r>
      <w:r w:rsidR="00927674">
        <w:rPr>
          <w:rFonts w:ascii="GHEA Grapalat" w:hAnsi="GHEA Grapalat"/>
        </w:rPr>
        <w:t>AShDzB</w:t>
      </w:r>
      <w:r w:rsidR="00927674">
        <w:rPr>
          <w:rFonts w:ascii="GHEA Grapalat" w:hAnsi="GHEA Grapalat"/>
          <w:i/>
          <w:lang w:val="en-US"/>
        </w:rPr>
        <w:t>-21/65</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927674">
        <w:rPr>
          <w:rFonts w:ascii="GHEA Grapalat" w:hAnsi="GHEA Grapalat"/>
          <w:i/>
          <w:lang w:val="en-US"/>
        </w:rPr>
        <w:t>TAK-</w:t>
      </w:r>
      <w:r w:rsidR="00927674" w:rsidRPr="009044F1">
        <w:rPr>
          <w:rFonts w:ascii="GHEA Grapalat" w:hAnsi="GHEA Grapalat"/>
        </w:rPr>
        <w:t>BM</w:t>
      </w:r>
      <w:r w:rsidR="00927674">
        <w:rPr>
          <w:rFonts w:ascii="GHEA Grapalat" w:hAnsi="GHEA Grapalat"/>
        </w:rPr>
        <w:t>AShDzB</w:t>
      </w:r>
      <w:r w:rsidR="00927674">
        <w:rPr>
          <w:rFonts w:ascii="GHEA Grapalat" w:hAnsi="GHEA Grapalat"/>
          <w:i/>
          <w:lang w:val="en-US"/>
        </w:rPr>
        <w:t>-21/65</w:t>
      </w:r>
      <w:r>
        <w:rPr>
          <w:rFonts w:ascii="GHEA Grapalat" w:hAnsi="GHEA Grapalat"/>
        </w:rPr>
        <w:t>,</w:t>
      </w:r>
      <w:r w:rsidR="00927674">
        <w:rPr>
          <w:rFonts w:ascii="GHEA Grapalat" w:hAnsi="GHEA Grapalat"/>
          <w:lang w:val="en-US"/>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w:t>
      </w:r>
      <w:r w:rsidR="00952531" w:rsidRPr="00063FC7">
        <w:rPr>
          <w:rFonts w:ascii="GHEA Grapalat" w:hAnsi="GHEA Grapalat"/>
        </w:rPr>
        <w:t>представить обеспечение квалификации</w:t>
      </w:r>
      <w:r w:rsidR="00727466" w:rsidRPr="00063FC7">
        <w:rPr>
          <w:rFonts w:ascii="GHEA Grapalat" w:hAnsi="GHEA Grapalat"/>
          <w:vertAlign w:val="superscript"/>
        </w:rPr>
        <w:t>16</w:t>
      </w:r>
      <w:r w:rsidR="00952531" w:rsidRPr="00063FC7">
        <w:rPr>
          <w:rFonts w:ascii="GHEA Grapalat" w:hAnsi="GHEA Grapalat"/>
        </w:rPr>
        <w:t>,</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927674">
        <w:rPr>
          <w:rFonts w:ascii="GHEA Grapalat" w:hAnsi="GHEA Grapalat"/>
          <w:i/>
          <w:lang w:val="en-US"/>
        </w:rPr>
        <w:t>TAK-</w:t>
      </w:r>
      <w:r w:rsidR="00927674" w:rsidRPr="009044F1">
        <w:rPr>
          <w:rFonts w:ascii="GHEA Grapalat" w:hAnsi="GHEA Grapalat"/>
        </w:rPr>
        <w:t>BM</w:t>
      </w:r>
      <w:r w:rsidR="00927674">
        <w:rPr>
          <w:rFonts w:ascii="GHEA Grapalat" w:hAnsi="GHEA Grapalat"/>
        </w:rPr>
        <w:t>AShDzB</w:t>
      </w:r>
      <w:r w:rsidR="00927674">
        <w:rPr>
          <w:rFonts w:ascii="GHEA Grapalat" w:hAnsi="GHEA Grapalat"/>
          <w:i/>
          <w:lang w:val="en-US"/>
        </w:rPr>
        <w:t>-21/65</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lastRenderedPageBreak/>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16"/>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6B3E56" w:rsidRPr="000858EB" w:rsidRDefault="00990559" w:rsidP="002B05FA">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7"/>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927674">
        <w:rPr>
          <w:rFonts w:ascii="GHEA Grapalat" w:hAnsi="GHEA Grapalat"/>
          <w:i/>
          <w:sz w:val="24"/>
          <w:szCs w:val="24"/>
          <w:lang w:val="en-US"/>
        </w:rPr>
        <w:t>TAK-</w:t>
      </w:r>
      <w:r w:rsidR="00927674" w:rsidRPr="009044F1">
        <w:rPr>
          <w:rFonts w:ascii="GHEA Grapalat" w:hAnsi="GHEA Grapalat"/>
          <w:sz w:val="24"/>
          <w:szCs w:val="24"/>
        </w:rPr>
        <w:t>BM</w:t>
      </w:r>
      <w:r w:rsidR="00927674">
        <w:rPr>
          <w:rFonts w:ascii="GHEA Grapalat" w:hAnsi="GHEA Grapalat"/>
          <w:sz w:val="24"/>
          <w:szCs w:val="24"/>
        </w:rPr>
        <w:t>AShDzB</w:t>
      </w:r>
      <w:r w:rsidR="00927674">
        <w:rPr>
          <w:rFonts w:ascii="GHEA Grapalat" w:hAnsi="GHEA Grapalat"/>
          <w:i/>
          <w:sz w:val="24"/>
          <w:szCs w:val="24"/>
          <w:lang w:val="en-US"/>
        </w:rPr>
        <w:t>-21/65</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D043C1" w:rsidRPr="009044F1" w:rsidRDefault="005B2896" w:rsidP="00D043C1">
      <w:pPr>
        <w:pStyle w:val="Heading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927674">
        <w:rPr>
          <w:rFonts w:ascii="GHEA Grapalat" w:hAnsi="GHEA Grapalat"/>
          <w:i/>
          <w:lang w:val="en-US"/>
        </w:rPr>
        <w:t>TAK-</w:t>
      </w:r>
      <w:r w:rsidR="00927674" w:rsidRPr="009044F1">
        <w:rPr>
          <w:rFonts w:ascii="GHEA Grapalat" w:hAnsi="GHEA Grapalat"/>
        </w:rPr>
        <w:t>BM</w:t>
      </w:r>
      <w:r w:rsidR="00927674">
        <w:rPr>
          <w:rFonts w:ascii="GHEA Grapalat" w:hAnsi="GHEA Grapalat"/>
        </w:rPr>
        <w:t>AShDzB</w:t>
      </w:r>
      <w:r w:rsidR="00927674">
        <w:rPr>
          <w:rFonts w:ascii="GHEA Grapalat" w:hAnsi="GHEA Grapalat"/>
          <w:i/>
          <w:lang w:val="en-US"/>
        </w:rPr>
        <w:t>-21/65</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описани</w:t>
      </w:r>
      <w:r w:rsidR="00BC50BB">
        <w:rPr>
          <w:rFonts w:ascii="GHEA Grapalat" w:hAnsi="GHEA Grapalat"/>
        </w:rPr>
        <w:t>я</w:t>
      </w:r>
      <w:r w:rsidRPr="009044F1">
        <w:rPr>
          <w:rFonts w:ascii="GHEA Grapalat" w:hAnsi="GHEA Grapalat"/>
        </w:rPr>
        <w:t xml:space="preserve"> предлагаем</w:t>
      </w:r>
      <w:r w:rsidR="000976D7" w:rsidRPr="000976D7">
        <w:rPr>
          <w:rFonts w:ascii="GHEA Grapalat" w:hAnsi="GHEA Grapalat"/>
        </w:rPr>
        <w:t>ых</w:t>
      </w:r>
      <w:r w:rsidRPr="009044F1">
        <w:rPr>
          <w:rFonts w:ascii="GHEA Grapalat" w:hAnsi="GHEA Grapalat"/>
        </w:rPr>
        <w:t xml:space="preserve"> им </w:t>
      </w:r>
      <w:r w:rsidR="00BC50BB">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D043C1" w:rsidRPr="00206AF8" w:rsidTr="00412165">
        <w:tc>
          <w:tcPr>
            <w:tcW w:w="12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rsidR="00D043C1" w:rsidRPr="00C03625" w:rsidRDefault="00D043C1" w:rsidP="00C03625">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000976D7" w:rsidRPr="00DB2996">
              <w:rPr>
                <w:rFonts w:ascii="GHEA Grapalat" w:hAnsi="GHEA Grapalat"/>
                <w:b/>
                <w:sz w:val="20"/>
                <w:szCs w:val="20"/>
              </w:rPr>
              <w:t>е</w:t>
            </w:r>
            <w:r w:rsidRPr="00206AF8">
              <w:rPr>
                <w:rFonts w:ascii="GHEA Grapalat" w:hAnsi="GHEA Grapalat"/>
                <w:b/>
                <w:sz w:val="20"/>
                <w:szCs w:val="20"/>
              </w:rPr>
              <w:t xml:space="preserve"> </w:t>
            </w:r>
            <w:r w:rsidR="00C03625" w:rsidRPr="00DB2996">
              <w:rPr>
                <w:rFonts w:ascii="GHEA Grapalat" w:hAnsi="GHEA Grapalat"/>
                <w:b/>
                <w:sz w:val="20"/>
                <w:szCs w:val="20"/>
              </w:rPr>
              <w:t>приборы и оборудование</w:t>
            </w:r>
          </w:p>
        </w:tc>
      </w:tr>
      <w:tr w:rsidR="00786EB3" w:rsidRPr="00206AF8" w:rsidTr="00412165">
        <w:trPr>
          <w:trHeight w:val="696"/>
        </w:trPr>
        <w:tc>
          <w:tcPr>
            <w:tcW w:w="1242" w:type="dxa"/>
            <w:vMerge/>
            <w:vAlign w:val="center"/>
          </w:tcPr>
          <w:p w:rsidR="00786EB3" w:rsidRPr="00206AF8" w:rsidRDefault="00786EB3" w:rsidP="00FF3F2A">
            <w:pPr>
              <w:widowControl w:val="0"/>
              <w:jc w:val="center"/>
              <w:rPr>
                <w:rFonts w:ascii="GHEA Grapalat" w:hAnsi="GHEA Grapalat"/>
                <w:b/>
                <w:bCs/>
                <w:sz w:val="20"/>
                <w:szCs w:val="20"/>
              </w:rPr>
            </w:pPr>
          </w:p>
        </w:tc>
        <w:tc>
          <w:tcPr>
            <w:tcW w:w="1363" w:type="dxa"/>
            <w:vAlign w:val="center"/>
          </w:tcPr>
          <w:p w:rsidR="00786EB3" w:rsidRDefault="00786EB3" w:rsidP="00FF3F2A">
            <w:pPr>
              <w:widowControl w:val="0"/>
              <w:jc w:val="center"/>
              <w:rPr>
                <w:rFonts w:ascii="GHEA Grapalat" w:hAnsi="GHEA Grapalat"/>
                <w:b/>
                <w:sz w:val="20"/>
                <w:szCs w:val="20"/>
              </w:rPr>
            </w:pPr>
            <w:r>
              <w:rPr>
                <w:rFonts w:ascii="GHEA Grapalat" w:hAnsi="GHEA Grapalat"/>
                <w:b/>
                <w:sz w:val="20"/>
                <w:szCs w:val="20"/>
              </w:rPr>
              <w:t>фирменное</w:t>
            </w:r>
          </w:p>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rsidR="00786EB3" w:rsidRPr="00BF7253" w:rsidRDefault="00786EB3"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16"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rsidR="00786EB3" w:rsidRPr="00206AF8" w:rsidRDefault="00786EB3" w:rsidP="00FF3F2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927674">
        <w:rPr>
          <w:rFonts w:ascii="GHEA Grapalat" w:hAnsi="GHEA Grapalat"/>
          <w:i/>
          <w:sz w:val="24"/>
          <w:szCs w:val="24"/>
          <w:lang w:val="en-US"/>
        </w:rPr>
        <w:t>TAK-</w:t>
      </w:r>
      <w:r w:rsidR="00927674" w:rsidRPr="009044F1">
        <w:rPr>
          <w:rFonts w:ascii="GHEA Grapalat" w:hAnsi="GHEA Grapalat"/>
          <w:sz w:val="24"/>
          <w:szCs w:val="24"/>
        </w:rPr>
        <w:t>BM</w:t>
      </w:r>
      <w:r w:rsidR="00927674">
        <w:rPr>
          <w:rFonts w:ascii="GHEA Grapalat" w:hAnsi="GHEA Grapalat"/>
          <w:sz w:val="24"/>
          <w:szCs w:val="24"/>
        </w:rPr>
        <w:t>AShDzB</w:t>
      </w:r>
      <w:r w:rsidR="00927674">
        <w:rPr>
          <w:rFonts w:ascii="GHEA Grapalat" w:hAnsi="GHEA Grapalat"/>
          <w:i/>
          <w:sz w:val="24"/>
          <w:szCs w:val="24"/>
          <w:lang w:val="en-US"/>
        </w:rPr>
        <w:t>-21/65</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927674">
        <w:rPr>
          <w:rFonts w:ascii="GHEA Grapalat" w:hAnsi="GHEA Grapalat"/>
          <w:i/>
          <w:lang w:val="en-US"/>
        </w:rPr>
        <w:t>TAK-</w:t>
      </w:r>
      <w:r w:rsidR="00927674" w:rsidRPr="009044F1">
        <w:rPr>
          <w:rFonts w:ascii="GHEA Grapalat" w:hAnsi="GHEA Grapalat"/>
        </w:rPr>
        <w:t>BM</w:t>
      </w:r>
      <w:r w:rsidR="00927674">
        <w:rPr>
          <w:rFonts w:ascii="GHEA Grapalat" w:hAnsi="GHEA Grapalat"/>
        </w:rPr>
        <w:t>AShDzB</w:t>
      </w:r>
      <w:r w:rsidR="00927674">
        <w:rPr>
          <w:rFonts w:ascii="GHEA Grapalat" w:hAnsi="GHEA Grapalat"/>
          <w:i/>
          <w:lang w:val="en-US"/>
        </w:rPr>
        <w:t>-21/65</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8"/>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927674">
        <w:rPr>
          <w:rFonts w:ascii="GHEA Grapalat" w:hAnsi="GHEA Grapalat"/>
          <w:i/>
          <w:lang w:val="en-US"/>
        </w:rPr>
        <w:t>TAK-</w:t>
      </w:r>
      <w:r w:rsidR="00927674" w:rsidRPr="009044F1">
        <w:rPr>
          <w:rFonts w:ascii="GHEA Grapalat" w:hAnsi="GHEA Grapalat"/>
        </w:rPr>
        <w:t>BM</w:t>
      </w:r>
      <w:r w:rsidR="00927674">
        <w:rPr>
          <w:rFonts w:ascii="GHEA Grapalat" w:hAnsi="GHEA Grapalat"/>
        </w:rPr>
        <w:t>AShDzB</w:t>
      </w:r>
      <w:r w:rsidR="00927674">
        <w:rPr>
          <w:rFonts w:ascii="GHEA Grapalat" w:hAnsi="GHEA Grapalat"/>
          <w:i/>
          <w:lang w:val="en-US"/>
        </w:rPr>
        <w:t>-21/65</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927674">
        <w:rPr>
          <w:rFonts w:ascii="GHEA Grapalat" w:hAnsi="GHEA Grapalat"/>
          <w:i/>
          <w:lang w:val="en-US"/>
        </w:rPr>
        <w:t>TAK-</w:t>
      </w:r>
      <w:r w:rsidR="00927674" w:rsidRPr="009044F1">
        <w:rPr>
          <w:rFonts w:ascii="GHEA Grapalat" w:hAnsi="GHEA Grapalat"/>
        </w:rPr>
        <w:t>BM</w:t>
      </w:r>
      <w:r w:rsidR="00927674">
        <w:rPr>
          <w:rFonts w:ascii="GHEA Grapalat" w:hAnsi="GHEA Grapalat"/>
        </w:rPr>
        <w:t>AShDzB</w:t>
      </w:r>
      <w:r w:rsidR="00927674">
        <w:rPr>
          <w:rFonts w:ascii="GHEA Grapalat" w:hAnsi="GHEA Grapalat"/>
          <w:i/>
          <w:lang w:val="en-US"/>
        </w:rPr>
        <w:t>-21/65</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lastRenderedPageBreak/>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927674">
        <w:rPr>
          <w:rFonts w:ascii="GHEA Grapalat" w:hAnsi="GHEA Grapalat"/>
          <w:i/>
          <w:sz w:val="24"/>
          <w:szCs w:val="24"/>
          <w:lang w:val="en-US"/>
        </w:rPr>
        <w:t>TAK-</w:t>
      </w:r>
      <w:r w:rsidR="00927674" w:rsidRPr="009044F1">
        <w:rPr>
          <w:rFonts w:ascii="GHEA Grapalat" w:hAnsi="GHEA Grapalat"/>
          <w:sz w:val="24"/>
          <w:szCs w:val="24"/>
        </w:rPr>
        <w:t>BM</w:t>
      </w:r>
      <w:r w:rsidR="00927674">
        <w:rPr>
          <w:rFonts w:ascii="GHEA Grapalat" w:hAnsi="GHEA Grapalat"/>
          <w:sz w:val="24"/>
          <w:szCs w:val="24"/>
        </w:rPr>
        <w:t>AShDzB</w:t>
      </w:r>
      <w:r w:rsidR="00927674">
        <w:rPr>
          <w:rFonts w:ascii="GHEA Grapalat" w:hAnsi="GHEA Grapalat"/>
          <w:i/>
          <w:sz w:val="24"/>
          <w:szCs w:val="24"/>
          <w:lang w:val="en-US"/>
        </w:rPr>
        <w:t>-21/65</w:t>
      </w:r>
    </w:p>
    <w:p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rsidTr="003D2146">
        <w:tc>
          <w:tcPr>
            <w:tcW w:w="4643" w:type="dxa"/>
          </w:tcPr>
          <w:p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BB28C8">
      <w:pPr>
        <w:widowControl w:val="0"/>
        <w:spacing w:after="160" w:line="360" w:lineRule="auto"/>
        <w:jc w:val="center"/>
        <w:rPr>
          <w:rFonts w:ascii="GHEA Grapalat" w:hAnsi="GHEA Grapalat"/>
          <w:b/>
          <w:u w:val="single"/>
          <w:lang w:val="en-US"/>
        </w:rPr>
      </w:pPr>
    </w:p>
    <w:p w:rsidR="00BB28C8" w:rsidRPr="009F3DC7" w:rsidRDefault="00BB28C8" w:rsidP="00BB28C8">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i/>
        </w:rPr>
      </w:pPr>
    </w:p>
    <w:p w:rsidR="00BB28C8" w:rsidRPr="009F3DC7" w:rsidRDefault="00BB28C8"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BB28C8">
      <w:pPr>
        <w:rPr>
          <w:rFonts w:ascii="GHEA Grapalat" w:hAnsi="GHEA Grapalat"/>
        </w:rPr>
      </w:pPr>
      <w:r>
        <w:rPr>
          <w:rFonts w:ascii="GHEA Grapalat" w:hAnsi="GHEA Grapalat"/>
        </w:rPr>
        <w:br w:type="page"/>
      </w:r>
    </w:p>
    <w:p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lastRenderedPageBreak/>
        <w:t>2. ПРАВА И ОБЯЗАННОСТИ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 xml:space="preserve">В случае приемки результата работы, уплачивать Исполнителю суммы, </w:t>
      </w:r>
      <w:r w:rsidRPr="009F3DC7">
        <w:rPr>
          <w:rFonts w:ascii="GHEA Grapalat" w:hAnsi="GHEA Grapalat"/>
        </w:rPr>
        <w:lastRenderedPageBreak/>
        <w:t>подлежащие уплате последнему, а в случае нарушения срока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674E7A" w:rsidRDefault="00674E7A" w:rsidP="00674E7A">
      <w:pPr>
        <w:widowControl w:val="0"/>
        <w:spacing w:after="160" w:line="360" w:lineRule="auto"/>
        <w:jc w:val="center"/>
        <w:rPr>
          <w:rFonts w:ascii="GHEA Grapalat" w:hAnsi="GHEA Grapalat"/>
          <w:b/>
        </w:rPr>
      </w:pPr>
      <w:r w:rsidRPr="009F3DC7">
        <w:rPr>
          <w:rFonts w:ascii="GHEA Grapalat" w:hAnsi="GHEA Grapalat"/>
          <w:b/>
        </w:rPr>
        <w:t>3. ПОРЯДОК СДАЧИ И ПРИЕМКИ РАБОТЫ</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_______ экземпляр акта сдачи-приемки (Приложение № 3).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а)</w:t>
      </w:r>
      <w:r>
        <w:rPr>
          <w:rFonts w:ascii="GHEA Grapalat" w:hAnsi="GHEA Grapalat"/>
        </w:rPr>
        <w:tab/>
        <w:t xml:space="preserve">для урегулирования вопроса предпринимает меры, предусмотренные </w:t>
      </w:r>
      <w:r>
        <w:rPr>
          <w:rFonts w:ascii="GHEA Grapalat" w:hAnsi="GHEA Grapalat"/>
        </w:rPr>
        <w:lastRenderedPageBreak/>
        <w:t>договором для подобной ситуации;</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674E7A" w:rsidRDefault="00674E7A" w:rsidP="00674E7A">
      <w:pPr>
        <w:widowControl w:val="0"/>
        <w:tabs>
          <w:tab w:val="left" w:pos="1134"/>
        </w:tabs>
        <w:spacing w:after="160" w:line="340" w:lineRule="auto"/>
        <w:ind w:firstLine="567"/>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674E7A" w:rsidRPr="009F3DC7" w:rsidRDefault="00674E7A" w:rsidP="00BB28C8">
      <w:pPr>
        <w:widowControl w:val="0"/>
        <w:spacing w:after="160" w:line="360" w:lineRule="auto"/>
        <w:jc w:val="center"/>
        <w:rPr>
          <w:rFonts w:ascii="GHEA Grapalat" w:hAnsi="GHEA Grapalat" w:cs="Sylfaen"/>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1B14C2">
        <w:rPr>
          <w:rStyle w:val="FootnoteReference"/>
          <w:rFonts w:ascii="GHEA Grapalat" w:hAnsi="GHEA Grapalat"/>
        </w:rPr>
        <w:footnoteReference w:customMarkFollows="1" w:id="21"/>
        <w:t>18</w:t>
      </w:r>
      <w:r w:rsidRPr="009F3DC7">
        <w:rPr>
          <w:rFonts w:ascii="GHEA Grapalat" w:hAnsi="GHEA Grapalat"/>
        </w:rPr>
        <w:t xml:space="preserve">. </w:t>
      </w:r>
    </w:p>
    <w:p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Pr="00861440" w:rsidRDefault="00BB28C8" w:rsidP="00BB28C8">
      <w:pPr>
        <w:widowControl w:val="0"/>
        <w:tabs>
          <w:tab w:val="left" w:pos="1276"/>
        </w:tabs>
        <w:spacing w:after="160" w:line="341" w:lineRule="auto"/>
        <w:ind w:firstLine="567"/>
        <w:jc w:val="both"/>
        <w:rPr>
          <w:rFonts w:ascii="GHEA Grapalat" w:hAnsi="GHEA Grapalat"/>
        </w:rPr>
      </w:pPr>
      <w:r w:rsidRPr="009F3DC7">
        <w:rPr>
          <w:rFonts w:ascii="GHEA Grapalat" w:hAnsi="GHEA Grapalat"/>
        </w:rPr>
        <w:t>4.1.</w:t>
      </w:r>
      <w:r>
        <w:rPr>
          <w:rFonts w:ascii="GHEA Grapalat" w:hAnsi="GHEA Grapalat"/>
        </w:rPr>
        <w:t>1.</w:t>
      </w:r>
      <w:r>
        <w:rPr>
          <w:rFonts w:ascii="GHEA Grapalat" w:hAnsi="GHEA Grapalat"/>
        </w:rPr>
        <w:tab/>
      </w:r>
      <w:r w:rsidRPr="009F3DC7">
        <w:rPr>
          <w:rFonts w:ascii="GHEA Grapalat" w:hAnsi="GHEA Grapalat"/>
        </w:rPr>
        <w:t xml:space="preserve">Заказчик перечисляет сумму в размере до </w:t>
      </w:r>
      <w:r>
        <w:rPr>
          <w:rFonts w:ascii="GHEA Grapalat" w:hAnsi="GHEA Grapalat"/>
        </w:rPr>
        <w:t>_</w:t>
      </w:r>
      <w:r w:rsidRPr="00E90FBD">
        <w:rPr>
          <w:rFonts w:ascii="GHEA Grapalat" w:hAnsi="GHEA Grapalat"/>
        </w:rPr>
        <w:t>_____</w:t>
      </w:r>
      <w:r w:rsidRPr="009F3DC7">
        <w:rPr>
          <w:rFonts w:ascii="GHEA Grapalat" w:hAnsi="GHEA Grapalat"/>
        </w:rPr>
        <w:t xml:space="preserve"> (</w:t>
      </w:r>
      <w:r w:rsidRPr="00E90FBD">
        <w:rPr>
          <w:rFonts w:ascii="GHEA Grapalat" w:hAnsi="GHEA Grapalat"/>
        </w:rPr>
        <w:t>__</w:t>
      </w:r>
      <w:r w:rsidRPr="00AF3388">
        <w:rPr>
          <w:rFonts w:ascii="GHEA Grapalat" w:hAnsi="GHEA Grapalat"/>
        </w:rPr>
        <w:t>__</w:t>
      </w:r>
      <w:r w:rsidRPr="00E90FBD">
        <w:rPr>
          <w:rFonts w:ascii="GHEA Grapalat" w:hAnsi="GHEA Grapalat"/>
        </w:rPr>
        <w:t>____________</w:t>
      </w:r>
      <w:r w:rsidRPr="009F3DC7">
        <w:rPr>
          <w:rFonts w:ascii="GHEA Grapalat" w:hAnsi="GHEA Grapalat"/>
        </w:rPr>
        <w:t xml:space="preserve">) драмов Республики Армения от цены договора на банковский счет Исполнителя в </w:t>
      </w:r>
      <w:r w:rsidRPr="00AF3388">
        <w:rPr>
          <w:rFonts w:ascii="GHEA Grapalat" w:hAnsi="GHEA Grapalat"/>
          <w:spacing w:val="-4"/>
        </w:rPr>
        <w:t xml:space="preserve">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B03F63" w:rsidRPr="00B138F3">
        <w:rPr>
          <w:rFonts w:ascii="GHEA Grapalat" w:hAnsi="GHEA Grapalat"/>
        </w:rPr>
        <w:t xml:space="preserve">При этом до полного погашения предоплаты платежи </w:t>
      </w:r>
      <w:r w:rsidR="00B03F63" w:rsidRPr="00AD29CE">
        <w:rPr>
          <w:rFonts w:ascii="GHEA Grapalat" w:hAnsi="GHEA Grapalat"/>
        </w:rPr>
        <w:t>Исполнител</w:t>
      </w:r>
      <w:r w:rsidR="00B03F63">
        <w:rPr>
          <w:rFonts w:ascii="GHEA Grapalat" w:hAnsi="GHEA Grapalat"/>
        </w:rPr>
        <w:t>ю</w:t>
      </w:r>
      <w:r w:rsidR="00B03F63" w:rsidRPr="00750E05">
        <w:rPr>
          <w:rFonts w:ascii="GHEA Grapalat" w:hAnsi="GHEA Grapalat"/>
        </w:rPr>
        <w:t xml:space="preserve"> не</w:t>
      </w:r>
      <w:r w:rsidR="00B03F63" w:rsidRPr="00B138F3">
        <w:rPr>
          <w:rFonts w:ascii="GHEA Grapalat" w:hAnsi="GHEA Grapalat"/>
        </w:rPr>
        <w:t xml:space="preserve"> производятся</w:t>
      </w:r>
      <w:r w:rsidR="00B03F63">
        <w:rPr>
          <w:rStyle w:val="FootnoteReference"/>
          <w:rFonts w:ascii="GHEA Grapalat" w:hAnsi="GHEA Grapalat"/>
        </w:rPr>
        <w:t xml:space="preserve"> </w:t>
      </w:r>
      <w:r w:rsidR="00A510FA">
        <w:rPr>
          <w:rStyle w:val="FootnoteReference"/>
          <w:rFonts w:ascii="GHEA Grapalat" w:hAnsi="GHEA Grapalat"/>
          <w:spacing w:val="-4"/>
        </w:rPr>
        <w:footnoteReference w:customMarkFollows="1" w:id="22"/>
        <w:t>19</w:t>
      </w:r>
      <w:r w:rsidRPr="00861440">
        <w:rPr>
          <w:rFonts w:ascii="GHEA Grapalat" w:hAnsi="GHEA Grapalat"/>
          <w:spacing w:val="-4"/>
        </w:rPr>
        <w:t>.</w:t>
      </w:r>
    </w:p>
    <w:p w:rsidR="00BB28C8" w:rsidRPr="009F3DC7"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lastRenderedPageBreak/>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813F3D" w:rsidRDefault="00813F3D" w:rsidP="00BB28C8">
      <w:pPr>
        <w:widowControl w:val="0"/>
        <w:spacing w:after="160" w:line="341" w:lineRule="auto"/>
        <w:jc w:val="center"/>
        <w:rPr>
          <w:rFonts w:ascii="GHEA Grapalat" w:hAnsi="GHEA Grapalat"/>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B73CEE">
        <w:rPr>
          <w:rStyle w:val="FootnoteReference"/>
          <w:rFonts w:ascii="GHEA Grapalat" w:hAnsi="GHEA Grapalat"/>
        </w:rPr>
        <w:footnoteReference w:customMarkFollows="1" w:id="23"/>
        <w:t>20</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 xml:space="preserve">Предусмотренные пунктами 5.2 и 5.3 договора штраф и пеня исчисляются и зачитываются вместе с суммами, подлежащими уплате Исполнителю в результате </w:t>
      </w:r>
      <w:r w:rsidRPr="009F3DC7">
        <w:rPr>
          <w:rFonts w:ascii="GHEA Grapalat" w:hAnsi="GHEA Grapalat"/>
        </w:rPr>
        <w:lastRenderedPageBreak/>
        <w:t>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BB28C8">
      <w:pPr>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lastRenderedPageBreak/>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20390F">
        <w:rPr>
          <w:rStyle w:val="FootnoteReference"/>
          <w:rFonts w:ascii="GHEA Grapalat" w:hAnsi="GHEA Grapalat"/>
        </w:rPr>
        <w:footnoteReference w:customMarkFollows="1" w:id="24"/>
        <w:t>21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7C7140">
        <w:rPr>
          <w:rStyle w:val="FootnoteReference"/>
          <w:rFonts w:ascii="GHEA Grapalat" w:hAnsi="GHEA Grapalat"/>
        </w:rPr>
        <w:footnoteReference w:customMarkFollows="1" w:id="25"/>
        <w:t>22</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FootnoteReference"/>
          <w:rFonts w:ascii="GHEA Grapalat" w:hAnsi="GHEA Grapalat"/>
        </w:rPr>
        <w:footnoteReference w:customMarkFollows="1" w:id="26"/>
        <w:t>23</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пяти календарных дней до истечения срока, изначально </w:t>
      </w:r>
      <w:r w:rsidRPr="00DF13E4">
        <w:rPr>
          <w:rFonts w:ascii="GHEA Grapalat" w:hAnsi="GHEA Grapalat"/>
        </w:rPr>
        <w:lastRenderedPageBreak/>
        <w:t>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Pr="00076092" w:rsidRDefault="00BB28C8" w:rsidP="00CA2E3E">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 xml:space="preserve">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w:t>
      </w:r>
      <w:r w:rsidRPr="009F3DC7">
        <w:rPr>
          <w:rFonts w:ascii="GHEA Grapalat" w:hAnsi="GHEA Grapalat"/>
        </w:rPr>
        <w:lastRenderedPageBreak/>
        <w:t>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2B65CF" w:rsidRDefault="00BB28C8" w:rsidP="00BB28C8">
      <w:pPr>
        <w:widowControl w:val="0"/>
        <w:spacing w:after="160" w:line="360" w:lineRule="auto"/>
        <w:jc w:val="center"/>
        <w:rPr>
          <w:rFonts w:ascii="GHEA Grapalat" w:hAnsi="GHEA Grapalat"/>
          <w:b/>
        </w:rPr>
      </w:pPr>
    </w:p>
    <w:p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BB28C8" w:rsidP="00BB28C8">
      <w:pPr>
        <w:widowControl w:val="0"/>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rPr>
      </w:pPr>
    </w:p>
    <w:p w:rsidR="00BB28C8" w:rsidRPr="00EF1C40" w:rsidRDefault="00BB28C8" w:rsidP="00BB28C8">
      <w:pPr>
        <w:widowControl w:val="0"/>
        <w:spacing w:after="160"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7"/>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5"/>
        <w:gridCol w:w="1560"/>
        <w:gridCol w:w="992"/>
        <w:gridCol w:w="992"/>
        <w:gridCol w:w="1224"/>
        <w:gridCol w:w="924"/>
        <w:gridCol w:w="890"/>
        <w:gridCol w:w="1990"/>
      </w:tblGrid>
      <w:tr w:rsidR="00BB28C8" w:rsidRPr="00F8360E" w:rsidTr="0054341D">
        <w:trPr>
          <w:jc w:val="center"/>
        </w:trPr>
        <w:tc>
          <w:tcPr>
            <w:tcW w:w="10332" w:type="dxa"/>
            <w:gridSpan w:val="8"/>
          </w:tcPr>
          <w:p w:rsidR="00BB28C8" w:rsidRPr="00F8360E" w:rsidRDefault="00BB28C8" w:rsidP="003D2146">
            <w:pPr>
              <w:widowControl w:val="0"/>
              <w:spacing w:after="120"/>
              <w:ind w:firstLine="567"/>
              <w:jc w:val="center"/>
              <w:rPr>
                <w:rFonts w:ascii="GHEA Grapalat" w:hAnsi="GHEA Grapalat"/>
                <w:sz w:val="16"/>
                <w:szCs w:val="16"/>
              </w:rPr>
            </w:pPr>
            <w:r w:rsidRPr="00F8360E">
              <w:rPr>
                <w:rFonts w:ascii="GHEA Grapalat" w:hAnsi="GHEA Grapalat"/>
                <w:sz w:val="16"/>
                <w:szCs w:val="16"/>
              </w:rPr>
              <w:t>Работа</w:t>
            </w:r>
          </w:p>
        </w:tc>
      </w:tr>
      <w:tr w:rsidR="0054341D" w:rsidRPr="00F8360E" w:rsidTr="0054341D">
        <w:trPr>
          <w:jc w:val="center"/>
        </w:trPr>
        <w:tc>
          <w:tcPr>
            <w:tcW w:w="1765" w:type="dxa"/>
            <w:vMerge w:val="restart"/>
            <w:vAlign w:val="center"/>
          </w:tcPr>
          <w:p w:rsidR="0054341D" w:rsidRPr="00F8360E" w:rsidRDefault="0054341D" w:rsidP="003D2146">
            <w:pPr>
              <w:widowControl w:val="0"/>
              <w:spacing w:after="120"/>
              <w:jc w:val="center"/>
              <w:rPr>
                <w:rFonts w:ascii="GHEA Grapalat" w:hAnsi="GHEA Grapalat"/>
                <w:sz w:val="16"/>
                <w:szCs w:val="16"/>
              </w:rPr>
            </w:pPr>
            <w:r w:rsidRPr="00F8360E">
              <w:rPr>
                <w:rFonts w:ascii="GHEA Grapalat" w:hAnsi="GHEA Grapalat"/>
                <w:sz w:val="16"/>
                <w:szCs w:val="16"/>
              </w:rPr>
              <w:t>номер предусмотренного приглашением лота</w:t>
            </w:r>
          </w:p>
        </w:tc>
        <w:tc>
          <w:tcPr>
            <w:tcW w:w="1560" w:type="dxa"/>
            <w:vMerge w:val="restart"/>
            <w:vAlign w:val="center"/>
          </w:tcPr>
          <w:p w:rsidR="0054341D" w:rsidRPr="00F8360E" w:rsidRDefault="0054341D" w:rsidP="003D2146">
            <w:pPr>
              <w:widowControl w:val="0"/>
              <w:spacing w:after="120"/>
              <w:jc w:val="center"/>
              <w:rPr>
                <w:rFonts w:ascii="GHEA Grapalat" w:hAnsi="GHEA Grapalat"/>
                <w:sz w:val="16"/>
                <w:szCs w:val="16"/>
              </w:rPr>
            </w:pPr>
            <w:r w:rsidRPr="00F8360E">
              <w:rPr>
                <w:rFonts w:ascii="GHEA Grapalat" w:hAnsi="GHEA Grapalat"/>
                <w:sz w:val="16"/>
                <w:szCs w:val="16"/>
              </w:rPr>
              <w:t>промежуточный код, предусмотренный планом закупок по классификации ЕЗК (CPV)</w:t>
            </w:r>
          </w:p>
        </w:tc>
        <w:tc>
          <w:tcPr>
            <w:tcW w:w="992" w:type="dxa"/>
            <w:vMerge w:val="restart"/>
            <w:vAlign w:val="center"/>
          </w:tcPr>
          <w:p w:rsidR="0054341D" w:rsidRPr="00F8360E" w:rsidRDefault="0054341D" w:rsidP="003D2146">
            <w:pPr>
              <w:widowControl w:val="0"/>
              <w:spacing w:after="120"/>
              <w:jc w:val="center"/>
              <w:rPr>
                <w:rFonts w:ascii="GHEA Grapalat" w:hAnsi="GHEA Grapalat"/>
                <w:sz w:val="16"/>
                <w:szCs w:val="16"/>
              </w:rPr>
            </w:pPr>
            <w:r w:rsidRPr="00F8360E">
              <w:rPr>
                <w:rFonts w:ascii="GHEA Grapalat" w:hAnsi="GHEA Grapalat"/>
                <w:sz w:val="16"/>
                <w:szCs w:val="16"/>
              </w:rPr>
              <w:t>единица измерения</w:t>
            </w:r>
          </w:p>
        </w:tc>
        <w:tc>
          <w:tcPr>
            <w:tcW w:w="992" w:type="dxa"/>
            <w:vMerge w:val="restart"/>
            <w:vAlign w:val="center"/>
          </w:tcPr>
          <w:p w:rsidR="0054341D" w:rsidRPr="00F8360E" w:rsidRDefault="0054341D" w:rsidP="003D2146">
            <w:pPr>
              <w:widowControl w:val="0"/>
              <w:spacing w:after="120"/>
              <w:jc w:val="center"/>
              <w:rPr>
                <w:rFonts w:ascii="GHEA Grapalat" w:hAnsi="GHEA Grapalat"/>
                <w:sz w:val="16"/>
                <w:szCs w:val="16"/>
              </w:rPr>
            </w:pPr>
            <w:r w:rsidRPr="00F8360E">
              <w:rPr>
                <w:rFonts w:ascii="GHEA Grapalat" w:hAnsi="GHEA Grapalat"/>
                <w:sz w:val="16"/>
                <w:szCs w:val="16"/>
              </w:rPr>
              <w:t>цена единицы/драмов РА</w:t>
            </w:r>
          </w:p>
        </w:tc>
        <w:tc>
          <w:tcPr>
            <w:tcW w:w="1224" w:type="dxa"/>
            <w:vMerge w:val="restart"/>
            <w:vAlign w:val="center"/>
          </w:tcPr>
          <w:p w:rsidR="0054341D" w:rsidRPr="00F8360E" w:rsidRDefault="0054341D" w:rsidP="003D2146">
            <w:pPr>
              <w:widowControl w:val="0"/>
              <w:spacing w:after="120"/>
              <w:jc w:val="center"/>
              <w:rPr>
                <w:rFonts w:ascii="GHEA Grapalat" w:hAnsi="GHEA Grapalat"/>
                <w:sz w:val="16"/>
                <w:szCs w:val="16"/>
              </w:rPr>
            </w:pPr>
            <w:r w:rsidRPr="00F8360E">
              <w:rPr>
                <w:rFonts w:ascii="GHEA Grapalat" w:hAnsi="GHEA Grapalat"/>
                <w:sz w:val="16"/>
                <w:szCs w:val="16"/>
              </w:rPr>
              <w:t>общая цена/драмов РА</w:t>
            </w:r>
          </w:p>
        </w:tc>
        <w:tc>
          <w:tcPr>
            <w:tcW w:w="924" w:type="dxa"/>
            <w:vMerge w:val="restart"/>
            <w:vAlign w:val="center"/>
          </w:tcPr>
          <w:p w:rsidR="0054341D" w:rsidRPr="00F8360E" w:rsidRDefault="0054341D" w:rsidP="003D2146">
            <w:pPr>
              <w:widowControl w:val="0"/>
              <w:spacing w:after="120"/>
              <w:jc w:val="center"/>
              <w:rPr>
                <w:rFonts w:ascii="GHEA Grapalat" w:hAnsi="GHEA Grapalat"/>
                <w:sz w:val="16"/>
                <w:szCs w:val="16"/>
              </w:rPr>
            </w:pPr>
            <w:r w:rsidRPr="00F8360E">
              <w:rPr>
                <w:rFonts w:ascii="GHEA Grapalat" w:hAnsi="GHEA Grapalat"/>
                <w:sz w:val="16"/>
                <w:szCs w:val="16"/>
              </w:rPr>
              <w:t>общий объем</w:t>
            </w:r>
          </w:p>
        </w:tc>
        <w:tc>
          <w:tcPr>
            <w:tcW w:w="2880" w:type="dxa"/>
            <w:gridSpan w:val="2"/>
            <w:vAlign w:val="center"/>
          </w:tcPr>
          <w:p w:rsidR="0054341D" w:rsidRPr="00F8360E" w:rsidRDefault="0054341D" w:rsidP="003D2146">
            <w:pPr>
              <w:widowControl w:val="0"/>
              <w:spacing w:after="120"/>
              <w:jc w:val="center"/>
              <w:rPr>
                <w:rFonts w:ascii="GHEA Grapalat" w:hAnsi="GHEA Grapalat"/>
                <w:sz w:val="16"/>
                <w:szCs w:val="16"/>
              </w:rPr>
            </w:pPr>
            <w:r w:rsidRPr="00F8360E">
              <w:rPr>
                <w:rFonts w:ascii="GHEA Grapalat" w:hAnsi="GHEA Grapalat"/>
                <w:sz w:val="16"/>
                <w:szCs w:val="16"/>
              </w:rPr>
              <w:t>Выполнение работы</w:t>
            </w:r>
          </w:p>
        </w:tc>
      </w:tr>
      <w:tr w:rsidR="0054341D" w:rsidRPr="00F8360E" w:rsidTr="0054341D">
        <w:trPr>
          <w:jc w:val="center"/>
        </w:trPr>
        <w:tc>
          <w:tcPr>
            <w:tcW w:w="1765" w:type="dxa"/>
            <w:vMerge/>
            <w:vAlign w:val="center"/>
          </w:tcPr>
          <w:p w:rsidR="0054341D" w:rsidRPr="00F8360E" w:rsidRDefault="0054341D" w:rsidP="003D2146">
            <w:pPr>
              <w:widowControl w:val="0"/>
              <w:spacing w:after="120"/>
              <w:jc w:val="center"/>
              <w:rPr>
                <w:rFonts w:ascii="GHEA Grapalat" w:hAnsi="GHEA Grapalat"/>
                <w:sz w:val="16"/>
                <w:szCs w:val="16"/>
              </w:rPr>
            </w:pPr>
          </w:p>
        </w:tc>
        <w:tc>
          <w:tcPr>
            <w:tcW w:w="1560" w:type="dxa"/>
            <w:vMerge/>
            <w:vAlign w:val="center"/>
          </w:tcPr>
          <w:p w:rsidR="0054341D" w:rsidRPr="00F8360E" w:rsidRDefault="0054341D" w:rsidP="003D2146">
            <w:pPr>
              <w:widowControl w:val="0"/>
              <w:spacing w:after="120"/>
              <w:jc w:val="center"/>
              <w:rPr>
                <w:rFonts w:ascii="GHEA Grapalat" w:hAnsi="GHEA Grapalat"/>
                <w:sz w:val="16"/>
                <w:szCs w:val="16"/>
              </w:rPr>
            </w:pPr>
          </w:p>
        </w:tc>
        <w:tc>
          <w:tcPr>
            <w:tcW w:w="992" w:type="dxa"/>
            <w:vMerge/>
            <w:vAlign w:val="center"/>
          </w:tcPr>
          <w:p w:rsidR="0054341D" w:rsidRPr="00F8360E" w:rsidRDefault="0054341D" w:rsidP="003D2146">
            <w:pPr>
              <w:widowControl w:val="0"/>
              <w:spacing w:after="120"/>
              <w:jc w:val="center"/>
              <w:rPr>
                <w:rFonts w:ascii="GHEA Grapalat" w:hAnsi="GHEA Grapalat"/>
                <w:sz w:val="16"/>
                <w:szCs w:val="16"/>
              </w:rPr>
            </w:pPr>
          </w:p>
        </w:tc>
        <w:tc>
          <w:tcPr>
            <w:tcW w:w="992" w:type="dxa"/>
            <w:vMerge/>
            <w:vAlign w:val="center"/>
          </w:tcPr>
          <w:p w:rsidR="0054341D" w:rsidRPr="00F8360E" w:rsidRDefault="0054341D" w:rsidP="003D2146">
            <w:pPr>
              <w:widowControl w:val="0"/>
              <w:spacing w:after="120"/>
              <w:jc w:val="center"/>
              <w:rPr>
                <w:rFonts w:ascii="GHEA Grapalat" w:hAnsi="GHEA Grapalat"/>
                <w:sz w:val="16"/>
                <w:szCs w:val="16"/>
              </w:rPr>
            </w:pPr>
          </w:p>
        </w:tc>
        <w:tc>
          <w:tcPr>
            <w:tcW w:w="1224" w:type="dxa"/>
            <w:vMerge/>
            <w:vAlign w:val="center"/>
          </w:tcPr>
          <w:p w:rsidR="0054341D" w:rsidRPr="00F8360E" w:rsidRDefault="0054341D" w:rsidP="003D2146">
            <w:pPr>
              <w:widowControl w:val="0"/>
              <w:spacing w:after="120"/>
              <w:jc w:val="center"/>
              <w:rPr>
                <w:rFonts w:ascii="GHEA Grapalat" w:hAnsi="GHEA Grapalat"/>
                <w:sz w:val="16"/>
                <w:szCs w:val="16"/>
              </w:rPr>
            </w:pPr>
          </w:p>
        </w:tc>
        <w:tc>
          <w:tcPr>
            <w:tcW w:w="924" w:type="dxa"/>
            <w:vMerge/>
            <w:vAlign w:val="center"/>
          </w:tcPr>
          <w:p w:rsidR="0054341D" w:rsidRPr="00F8360E" w:rsidRDefault="0054341D" w:rsidP="003D2146">
            <w:pPr>
              <w:widowControl w:val="0"/>
              <w:spacing w:after="120"/>
              <w:jc w:val="center"/>
              <w:rPr>
                <w:rFonts w:ascii="GHEA Grapalat" w:hAnsi="GHEA Grapalat"/>
                <w:sz w:val="16"/>
                <w:szCs w:val="16"/>
              </w:rPr>
            </w:pPr>
          </w:p>
        </w:tc>
        <w:tc>
          <w:tcPr>
            <w:tcW w:w="890" w:type="dxa"/>
            <w:vAlign w:val="center"/>
          </w:tcPr>
          <w:p w:rsidR="0054341D" w:rsidRPr="00F8360E" w:rsidRDefault="0054341D" w:rsidP="003D2146">
            <w:pPr>
              <w:widowControl w:val="0"/>
              <w:spacing w:after="120"/>
              <w:jc w:val="center"/>
              <w:rPr>
                <w:rFonts w:ascii="GHEA Grapalat" w:hAnsi="GHEA Grapalat"/>
                <w:sz w:val="16"/>
                <w:szCs w:val="16"/>
              </w:rPr>
            </w:pPr>
            <w:r w:rsidRPr="00F8360E">
              <w:rPr>
                <w:rFonts w:ascii="GHEA Grapalat" w:hAnsi="GHEA Grapalat"/>
                <w:sz w:val="16"/>
                <w:szCs w:val="16"/>
              </w:rPr>
              <w:t>адрес</w:t>
            </w:r>
          </w:p>
        </w:tc>
        <w:tc>
          <w:tcPr>
            <w:tcW w:w="1990" w:type="dxa"/>
            <w:vAlign w:val="center"/>
          </w:tcPr>
          <w:p w:rsidR="0054341D" w:rsidRPr="00F8360E" w:rsidRDefault="0054341D" w:rsidP="003D2146">
            <w:pPr>
              <w:widowControl w:val="0"/>
              <w:spacing w:after="120"/>
              <w:jc w:val="center"/>
              <w:rPr>
                <w:rFonts w:ascii="GHEA Grapalat" w:hAnsi="GHEA Grapalat"/>
                <w:sz w:val="16"/>
                <w:szCs w:val="16"/>
                <w:lang w:val="en-US"/>
              </w:rPr>
            </w:pPr>
            <w:r w:rsidRPr="00F8360E">
              <w:rPr>
                <w:rFonts w:ascii="GHEA Grapalat" w:hAnsi="GHEA Grapalat"/>
                <w:sz w:val="16"/>
                <w:szCs w:val="16"/>
              </w:rPr>
              <w:t>срок</w:t>
            </w:r>
            <w:r w:rsidRPr="00F8360E">
              <w:rPr>
                <w:rStyle w:val="FootnoteReference"/>
                <w:rFonts w:ascii="GHEA Grapalat" w:hAnsi="GHEA Grapalat"/>
                <w:sz w:val="16"/>
                <w:szCs w:val="16"/>
              </w:rPr>
              <w:footnoteReference w:customMarkFollows="1" w:id="28"/>
              <w:t>**</w:t>
            </w:r>
          </w:p>
        </w:tc>
      </w:tr>
      <w:tr w:rsidR="0054341D" w:rsidRPr="00F8360E" w:rsidTr="009B5614">
        <w:trPr>
          <w:jc w:val="center"/>
        </w:trPr>
        <w:tc>
          <w:tcPr>
            <w:tcW w:w="1765" w:type="dxa"/>
            <w:vAlign w:val="center"/>
          </w:tcPr>
          <w:p w:rsidR="0054341D" w:rsidRPr="00E6597C" w:rsidRDefault="0054341D" w:rsidP="0054341D">
            <w:pPr>
              <w:jc w:val="center"/>
              <w:rPr>
                <w:rFonts w:ascii="GHEA Grapalat" w:hAnsi="GHEA Grapalat"/>
                <w:sz w:val="20"/>
                <w:lang w:val="es-ES"/>
              </w:rPr>
            </w:pPr>
            <w:r>
              <w:rPr>
                <w:rFonts w:ascii="GHEA Grapalat" w:hAnsi="GHEA Grapalat"/>
                <w:sz w:val="20"/>
                <w:lang w:val="es-ES"/>
              </w:rPr>
              <w:t>1</w:t>
            </w:r>
          </w:p>
        </w:tc>
        <w:tc>
          <w:tcPr>
            <w:tcW w:w="1560" w:type="dxa"/>
            <w:vAlign w:val="center"/>
          </w:tcPr>
          <w:p w:rsidR="0054341D" w:rsidRPr="00E6597C" w:rsidRDefault="0054341D" w:rsidP="0054341D">
            <w:pPr>
              <w:jc w:val="center"/>
              <w:rPr>
                <w:rFonts w:ascii="GHEA Grapalat" w:hAnsi="GHEA Grapalat"/>
                <w:sz w:val="20"/>
                <w:lang w:val="es-ES"/>
              </w:rPr>
            </w:pPr>
            <w:r w:rsidRPr="00697575">
              <w:rPr>
                <w:rFonts w:ascii="GHEA Grapalat" w:hAnsi="GHEA Grapalat"/>
                <w:sz w:val="20"/>
                <w:lang w:val="es-ES"/>
              </w:rPr>
              <w:t>45261180</w:t>
            </w:r>
          </w:p>
        </w:tc>
        <w:tc>
          <w:tcPr>
            <w:tcW w:w="992" w:type="dxa"/>
            <w:vAlign w:val="center"/>
          </w:tcPr>
          <w:p w:rsidR="0054341D" w:rsidRPr="008D2152" w:rsidRDefault="009B5614" w:rsidP="008D2152">
            <w:pPr>
              <w:widowControl w:val="0"/>
              <w:spacing w:after="120"/>
              <w:jc w:val="center"/>
              <w:rPr>
                <w:rFonts w:ascii="GHEA Grapalat" w:hAnsi="GHEA Grapalat"/>
                <w:sz w:val="16"/>
                <w:szCs w:val="16"/>
                <w:lang w:val="en-US"/>
              </w:rPr>
            </w:pPr>
            <w:r>
              <w:rPr>
                <w:rFonts w:ascii="GHEA Grapalat" w:hAnsi="GHEA Grapalat"/>
                <w:sz w:val="16"/>
                <w:szCs w:val="16"/>
                <w:lang w:val="en-US"/>
              </w:rPr>
              <w:t>1</w:t>
            </w:r>
          </w:p>
        </w:tc>
        <w:tc>
          <w:tcPr>
            <w:tcW w:w="992" w:type="dxa"/>
            <w:vAlign w:val="center"/>
          </w:tcPr>
          <w:p w:rsidR="0054341D" w:rsidRPr="00F8360E" w:rsidRDefault="009B5614" w:rsidP="009B5614">
            <w:pPr>
              <w:widowControl w:val="0"/>
              <w:spacing w:after="120"/>
              <w:rPr>
                <w:rFonts w:ascii="GHEA Grapalat" w:hAnsi="GHEA Grapalat"/>
                <w:sz w:val="16"/>
                <w:szCs w:val="16"/>
              </w:rPr>
            </w:pPr>
            <w:proofErr w:type="spellStart"/>
            <w:r>
              <w:rPr>
                <w:rFonts w:ascii="GHEA Grapalat" w:hAnsi="GHEA Grapalat"/>
                <w:sz w:val="16"/>
                <w:szCs w:val="16"/>
                <w:lang w:val="en-US"/>
              </w:rPr>
              <w:t>драм</w:t>
            </w:r>
            <w:proofErr w:type="spellEnd"/>
          </w:p>
        </w:tc>
        <w:tc>
          <w:tcPr>
            <w:tcW w:w="1224" w:type="dxa"/>
            <w:vAlign w:val="center"/>
          </w:tcPr>
          <w:p w:rsidR="0054341D" w:rsidRPr="00F8360E" w:rsidRDefault="0054341D" w:rsidP="0054341D">
            <w:pPr>
              <w:widowControl w:val="0"/>
              <w:spacing w:after="120"/>
              <w:ind w:firstLine="567"/>
              <w:jc w:val="center"/>
              <w:rPr>
                <w:rFonts w:ascii="GHEA Grapalat" w:hAnsi="GHEA Grapalat"/>
                <w:sz w:val="16"/>
                <w:szCs w:val="16"/>
              </w:rPr>
            </w:pPr>
          </w:p>
        </w:tc>
        <w:tc>
          <w:tcPr>
            <w:tcW w:w="924" w:type="dxa"/>
            <w:vAlign w:val="center"/>
          </w:tcPr>
          <w:p w:rsidR="0054341D" w:rsidRPr="00F8360E" w:rsidRDefault="0054341D" w:rsidP="0054341D">
            <w:pPr>
              <w:widowControl w:val="0"/>
              <w:spacing w:after="120"/>
              <w:ind w:firstLine="567"/>
              <w:jc w:val="center"/>
              <w:rPr>
                <w:rFonts w:ascii="GHEA Grapalat" w:hAnsi="GHEA Grapalat"/>
                <w:sz w:val="16"/>
                <w:szCs w:val="16"/>
              </w:rPr>
            </w:pPr>
          </w:p>
        </w:tc>
        <w:tc>
          <w:tcPr>
            <w:tcW w:w="890" w:type="dxa"/>
            <w:vAlign w:val="center"/>
          </w:tcPr>
          <w:p w:rsidR="0054341D" w:rsidRPr="0054341D" w:rsidRDefault="0054341D" w:rsidP="0054341D">
            <w:pPr>
              <w:widowControl w:val="0"/>
              <w:spacing w:after="120"/>
              <w:ind w:firstLine="567"/>
              <w:jc w:val="center"/>
              <w:rPr>
                <w:rFonts w:ascii="GHEA Grapalat" w:hAnsi="GHEA Grapalat"/>
                <w:sz w:val="16"/>
                <w:szCs w:val="16"/>
                <w:lang w:val="en-US"/>
              </w:rPr>
            </w:pPr>
            <w:r>
              <w:rPr>
                <w:rFonts w:ascii="GHEA Grapalat" w:hAnsi="GHEA Grapalat"/>
                <w:sz w:val="16"/>
                <w:szCs w:val="16"/>
                <w:lang w:val="en-US"/>
              </w:rPr>
              <w:t xml:space="preserve">Г, </w:t>
            </w:r>
            <w:proofErr w:type="spellStart"/>
            <w:r>
              <w:rPr>
                <w:rFonts w:ascii="GHEA Grapalat" w:hAnsi="GHEA Grapalat"/>
                <w:sz w:val="16"/>
                <w:szCs w:val="16"/>
                <w:lang w:val="en-US"/>
              </w:rPr>
              <w:t>Абовян</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арзни</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шасе</w:t>
            </w:r>
            <w:proofErr w:type="spellEnd"/>
            <w:r>
              <w:rPr>
                <w:rFonts w:ascii="GHEA Grapalat" w:hAnsi="GHEA Grapalat"/>
                <w:sz w:val="16"/>
                <w:szCs w:val="16"/>
                <w:lang w:val="en-US"/>
              </w:rPr>
              <w:t xml:space="preserve"> 10</w:t>
            </w:r>
          </w:p>
        </w:tc>
        <w:tc>
          <w:tcPr>
            <w:tcW w:w="1990" w:type="dxa"/>
            <w:vAlign w:val="center"/>
          </w:tcPr>
          <w:p w:rsidR="0054341D" w:rsidRPr="00F8360E" w:rsidRDefault="0054341D" w:rsidP="0054341D">
            <w:pPr>
              <w:widowControl w:val="0"/>
              <w:spacing w:after="120"/>
              <w:ind w:firstLine="567"/>
              <w:jc w:val="center"/>
              <w:rPr>
                <w:rFonts w:ascii="GHEA Grapalat" w:hAnsi="GHEA Grapalat"/>
                <w:sz w:val="16"/>
                <w:szCs w:val="16"/>
              </w:rPr>
            </w:pPr>
            <w:r w:rsidRPr="0054341D">
              <w:rPr>
                <w:rFonts w:ascii="GHEA Grapalat" w:hAnsi="GHEA Grapalat"/>
                <w:sz w:val="16"/>
                <w:szCs w:val="16"/>
              </w:rPr>
              <w:t>В течение 30 календарных дней с момента подписания договора</w:t>
            </w:r>
          </w:p>
        </w:tc>
      </w:tr>
      <w:tr w:rsidR="0054341D" w:rsidRPr="00F8360E" w:rsidTr="0054341D">
        <w:trPr>
          <w:jc w:val="center"/>
        </w:trPr>
        <w:tc>
          <w:tcPr>
            <w:tcW w:w="10332" w:type="dxa"/>
            <w:gridSpan w:val="8"/>
          </w:tcPr>
          <w:p w:rsidR="0054341D" w:rsidRPr="005366F9" w:rsidRDefault="0054341D" w:rsidP="0054341D">
            <w:pPr>
              <w:jc w:val="center"/>
            </w:pPr>
            <w:r w:rsidRPr="005366F9">
              <w:t>краткое изложение технической характеристики</w:t>
            </w:r>
          </w:p>
        </w:tc>
      </w:tr>
      <w:tr w:rsidR="0054341D" w:rsidRPr="00F8360E" w:rsidTr="0054341D">
        <w:trPr>
          <w:jc w:val="center"/>
        </w:trPr>
        <w:tc>
          <w:tcPr>
            <w:tcW w:w="10332" w:type="dxa"/>
            <w:gridSpan w:val="8"/>
          </w:tcPr>
          <w:p w:rsidR="0054341D" w:rsidRPr="005366F9" w:rsidRDefault="0054341D" w:rsidP="0054341D">
            <w:r w:rsidRPr="005366F9">
              <w:t>Покрытие окон существующих отделений на территории организации около 400 кв / м. Необходимо снять стекло, очистить его, затем покрыть, а затем снова установить. Мембрана предоставляется организацией.</w:t>
            </w:r>
          </w:p>
        </w:tc>
      </w:tr>
    </w:tbl>
    <w:p w:rsidR="00BB28C8" w:rsidRPr="009F3DC7" w:rsidRDefault="00BB28C8" w:rsidP="00BB28C8">
      <w:pPr>
        <w:widowControl w:val="0"/>
        <w:spacing w:after="160" w:line="360" w:lineRule="auto"/>
        <w:ind w:firstLine="567"/>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562671"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9"/>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492"/>
        <w:gridCol w:w="1062"/>
        <w:gridCol w:w="633"/>
        <w:gridCol w:w="719"/>
        <w:gridCol w:w="514"/>
        <w:gridCol w:w="628"/>
        <w:gridCol w:w="598"/>
        <w:gridCol w:w="567"/>
        <w:gridCol w:w="567"/>
        <w:gridCol w:w="567"/>
        <w:gridCol w:w="709"/>
        <w:gridCol w:w="644"/>
        <w:gridCol w:w="553"/>
        <w:gridCol w:w="480"/>
        <w:gridCol w:w="448"/>
      </w:tblGrid>
      <w:tr w:rsidR="00BB28C8" w:rsidRPr="00D25446" w:rsidTr="00B45B39">
        <w:trPr>
          <w:trHeight w:val="326"/>
          <w:jc w:val="center"/>
        </w:trPr>
        <w:tc>
          <w:tcPr>
            <w:tcW w:w="11103" w:type="dxa"/>
            <w:gridSpan w:val="16"/>
            <w:vAlign w:val="center"/>
          </w:tcPr>
          <w:p w:rsidR="00BB28C8" w:rsidRPr="00D25446" w:rsidRDefault="00BB28C8" w:rsidP="003D2146">
            <w:pPr>
              <w:widowControl w:val="0"/>
              <w:spacing w:after="120"/>
              <w:jc w:val="center"/>
              <w:rPr>
                <w:rFonts w:ascii="GHEA Grapalat" w:hAnsi="GHEA Grapalat"/>
                <w:sz w:val="16"/>
                <w:szCs w:val="16"/>
              </w:rPr>
            </w:pPr>
            <w:r w:rsidRPr="00D25446">
              <w:rPr>
                <w:rFonts w:ascii="GHEA Grapalat" w:hAnsi="GHEA Grapalat"/>
                <w:sz w:val="16"/>
                <w:szCs w:val="16"/>
              </w:rPr>
              <w:t>Работа</w:t>
            </w:r>
          </w:p>
        </w:tc>
      </w:tr>
      <w:tr w:rsidR="00BB28C8" w:rsidRPr="00D25446" w:rsidTr="00B45B39">
        <w:trPr>
          <w:trHeight w:val="1767"/>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492" w:type="dxa"/>
            <w:vAlign w:val="center"/>
          </w:tcPr>
          <w:p w:rsidR="00BB28C8" w:rsidRPr="00D25446" w:rsidRDefault="00BB28C8" w:rsidP="003D2146">
            <w:pPr>
              <w:widowControl w:val="0"/>
              <w:spacing w:after="12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062" w:type="dxa"/>
            <w:vAlign w:val="center"/>
          </w:tcPr>
          <w:p w:rsidR="00BB28C8" w:rsidRPr="00D25446" w:rsidRDefault="00BB28C8" w:rsidP="003D2146">
            <w:pPr>
              <w:widowControl w:val="0"/>
              <w:spacing w:after="12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627" w:type="dxa"/>
            <w:gridSpan w:val="13"/>
            <w:vAlign w:val="center"/>
          </w:tcPr>
          <w:p w:rsidR="00BB28C8" w:rsidRPr="00562671"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w:t>
            </w:r>
            <w:r w:rsidR="0054341D">
              <w:rPr>
                <w:rFonts w:ascii="GHEA Grapalat" w:hAnsi="GHEA Grapalat"/>
                <w:sz w:val="16"/>
                <w:szCs w:val="16"/>
                <w:lang w:val="en-US"/>
              </w:rPr>
              <w:t>21</w:t>
            </w:r>
            <w:r w:rsidRPr="00D25446">
              <w:rPr>
                <w:rFonts w:ascii="GHEA Grapalat" w:hAnsi="GHEA Grapalat"/>
                <w:sz w:val="16"/>
                <w:szCs w:val="16"/>
              </w:rPr>
              <w:t xml:space="preserve"> г., по месяцам, в том числе</w:t>
            </w:r>
            <w:r>
              <w:rPr>
                <w:rStyle w:val="FootnoteReference"/>
                <w:rFonts w:ascii="GHEA Grapalat" w:hAnsi="GHEA Grapalat"/>
                <w:sz w:val="16"/>
                <w:szCs w:val="16"/>
              </w:rPr>
              <w:footnoteReference w:customMarkFollows="1" w:id="30"/>
              <w:t>**</w:t>
            </w:r>
          </w:p>
        </w:tc>
      </w:tr>
      <w:tr w:rsidR="00BB28C8" w:rsidRPr="00D25446" w:rsidTr="00B45B39">
        <w:trPr>
          <w:cantSplit/>
          <w:trHeight w:val="1096"/>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49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06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63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январь</w:t>
            </w:r>
          </w:p>
        </w:tc>
        <w:tc>
          <w:tcPr>
            <w:tcW w:w="719"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51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март</w:t>
            </w:r>
          </w:p>
        </w:tc>
        <w:tc>
          <w:tcPr>
            <w:tcW w:w="628"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598"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май</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июнь</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август</w:t>
            </w:r>
          </w:p>
        </w:tc>
        <w:tc>
          <w:tcPr>
            <w:tcW w:w="709"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64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октябрь</w:t>
            </w:r>
          </w:p>
        </w:tc>
        <w:tc>
          <w:tcPr>
            <w:tcW w:w="55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ноябрь</w:t>
            </w:r>
          </w:p>
        </w:tc>
        <w:tc>
          <w:tcPr>
            <w:tcW w:w="480"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декабрь</w:t>
            </w:r>
          </w:p>
        </w:tc>
        <w:tc>
          <w:tcPr>
            <w:tcW w:w="448" w:type="dxa"/>
            <w:vAlign w:val="center"/>
          </w:tcPr>
          <w:p w:rsidR="00BB28C8" w:rsidRPr="00D25446" w:rsidRDefault="00BB28C8" w:rsidP="003D2146">
            <w:pPr>
              <w:widowControl w:val="0"/>
              <w:spacing w:after="12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54341D" w:rsidRPr="00D25446" w:rsidTr="0054341D">
        <w:trPr>
          <w:cantSplit/>
          <w:trHeight w:val="1096"/>
          <w:jc w:val="center"/>
        </w:trPr>
        <w:tc>
          <w:tcPr>
            <w:tcW w:w="922" w:type="dxa"/>
            <w:vAlign w:val="center"/>
          </w:tcPr>
          <w:p w:rsidR="0054341D" w:rsidRPr="0054341D" w:rsidRDefault="0054341D" w:rsidP="0054341D">
            <w:pPr>
              <w:widowControl w:val="0"/>
              <w:spacing w:after="120"/>
              <w:ind w:left="-43"/>
              <w:jc w:val="center"/>
              <w:rPr>
                <w:rFonts w:ascii="GHEA Grapalat" w:hAnsi="GHEA Grapalat"/>
                <w:sz w:val="16"/>
                <w:szCs w:val="16"/>
              </w:rPr>
            </w:pPr>
            <w:r w:rsidRPr="0054341D">
              <w:rPr>
                <w:rFonts w:ascii="GHEA Grapalat" w:hAnsi="GHEA Grapalat"/>
                <w:sz w:val="16"/>
                <w:szCs w:val="16"/>
              </w:rPr>
              <w:t>1</w:t>
            </w:r>
          </w:p>
        </w:tc>
        <w:tc>
          <w:tcPr>
            <w:tcW w:w="1492" w:type="dxa"/>
            <w:vAlign w:val="center"/>
          </w:tcPr>
          <w:p w:rsidR="0054341D" w:rsidRPr="0054341D" w:rsidRDefault="0054341D" w:rsidP="0054341D">
            <w:pPr>
              <w:widowControl w:val="0"/>
              <w:spacing w:after="120"/>
              <w:ind w:left="-43"/>
              <w:jc w:val="center"/>
              <w:rPr>
                <w:rFonts w:ascii="GHEA Grapalat" w:hAnsi="GHEA Grapalat"/>
                <w:sz w:val="16"/>
                <w:szCs w:val="16"/>
              </w:rPr>
            </w:pPr>
            <w:r w:rsidRPr="0054341D">
              <w:rPr>
                <w:rFonts w:ascii="GHEA Grapalat" w:hAnsi="GHEA Grapalat"/>
                <w:sz w:val="16"/>
                <w:szCs w:val="16"/>
              </w:rPr>
              <w:t>45261180</w:t>
            </w:r>
          </w:p>
        </w:tc>
        <w:tc>
          <w:tcPr>
            <w:tcW w:w="1062" w:type="dxa"/>
            <w:vAlign w:val="center"/>
          </w:tcPr>
          <w:p w:rsidR="0054341D" w:rsidRPr="00D25446" w:rsidRDefault="0054341D" w:rsidP="0054341D">
            <w:pPr>
              <w:widowControl w:val="0"/>
              <w:spacing w:after="120"/>
              <w:ind w:left="-43"/>
              <w:jc w:val="center"/>
              <w:rPr>
                <w:rFonts w:ascii="GHEA Grapalat" w:hAnsi="GHEA Grapalat"/>
                <w:sz w:val="16"/>
                <w:szCs w:val="16"/>
              </w:rPr>
            </w:pPr>
            <w:r w:rsidRPr="0054341D">
              <w:rPr>
                <w:rFonts w:ascii="GHEA Grapalat" w:hAnsi="GHEA Grapalat"/>
                <w:sz w:val="16"/>
                <w:szCs w:val="16"/>
              </w:rPr>
              <w:t>работы по нанесению покрытий на стекло</w:t>
            </w:r>
          </w:p>
        </w:tc>
        <w:tc>
          <w:tcPr>
            <w:tcW w:w="633" w:type="dxa"/>
            <w:vAlign w:val="center"/>
          </w:tcPr>
          <w:p w:rsidR="0054341D" w:rsidRPr="00D25446" w:rsidRDefault="0054341D" w:rsidP="0054341D">
            <w:pPr>
              <w:widowControl w:val="0"/>
              <w:spacing w:after="120"/>
              <w:ind w:left="-43"/>
              <w:jc w:val="center"/>
              <w:rPr>
                <w:rFonts w:ascii="GHEA Grapalat" w:hAnsi="GHEA Grapalat"/>
                <w:sz w:val="16"/>
                <w:szCs w:val="16"/>
              </w:rPr>
            </w:pPr>
          </w:p>
        </w:tc>
        <w:tc>
          <w:tcPr>
            <w:tcW w:w="719" w:type="dxa"/>
            <w:vAlign w:val="center"/>
          </w:tcPr>
          <w:p w:rsidR="0054341D" w:rsidRPr="00D25446" w:rsidRDefault="0054341D" w:rsidP="0054341D">
            <w:pPr>
              <w:widowControl w:val="0"/>
              <w:spacing w:after="120"/>
              <w:ind w:left="-43"/>
              <w:jc w:val="center"/>
              <w:rPr>
                <w:rFonts w:ascii="GHEA Grapalat" w:hAnsi="GHEA Grapalat"/>
                <w:sz w:val="16"/>
                <w:szCs w:val="16"/>
              </w:rPr>
            </w:pPr>
          </w:p>
        </w:tc>
        <w:tc>
          <w:tcPr>
            <w:tcW w:w="514" w:type="dxa"/>
            <w:vAlign w:val="center"/>
          </w:tcPr>
          <w:p w:rsidR="0054341D" w:rsidRPr="00D25446" w:rsidRDefault="0054341D" w:rsidP="0054341D">
            <w:pPr>
              <w:widowControl w:val="0"/>
              <w:spacing w:after="120"/>
              <w:ind w:left="-43"/>
              <w:jc w:val="center"/>
              <w:rPr>
                <w:rFonts w:ascii="GHEA Grapalat" w:hAnsi="GHEA Grapalat" w:cs="Arial"/>
                <w:sz w:val="16"/>
                <w:szCs w:val="16"/>
              </w:rPr>
            </w:pPr>
          </w:p>
        </w:tc>
        <w:tc>
          <w:tcPr>
            <w:tcW w:w="628" w:type="dxa"/>
            <w:vAlign w:val="center"/>
          </w:tcPr>
          <w:p w:rsidR="0054341D" w:rsidRPr="00D25446" w:rsidRDefault="0054341D" w:rsidP="0054341D">
            <w:pPr>
              <w:widowControl w:val="0"/>
              <w:spacing w:after="120"/>
              <w:ind w:left="-43"/>
              <w:jc w:val="center"/>
              <w:rPr>
                <w:rFonts w:ascii="GHEA Grapalat" w:hAnsi="GHEA Grapalat" w:cs="Arial"/>
                <w:sz w:val="16"/>
                <w:szCs w:val="16"/>
              </w:rPr>
            </w:pPr>
          </w:p>
        </w:tc>
        <w:tc>
          <w:tcPr>
            <w:tcW w:w="598" w:type="dxa"/>
            <w:vAlign w:val="center"/>
          </w:tcPr>
          <w:p w:rsidR="0054341D" w:rsidRPr="00D25446" w:rsidRDefault="0054341D" w:rsidP="0054341D">
            <w:pPr>
              <w:widowControl w:val="0"/>
              <w:spacing w:after="120"/>
              <w:ind w:left="-43"/>
              <w:jc w:val="center"/>
              <w:rPr>
                <w:rFonts w:ascii="GHEA Grapalat" w:hAnsi="GHEA Grapalat" w:cs="Arial"/>
                <w:sz w:val="16"/>
                <w:szCs w:val="16"/>
              </w:rPr>
            </w:pPr>
          </w:p>
        </w:tc>
        <w:tc>
          <w:tcPr>
            <w:tcW w:w="567" w:type="dxa"/>
            <w:vAlign w:val="center"/>
          </w:tcPr>
          <w:p w:rsidR="0054341D" w:rsidRPr="00D25446" w:rsidRDefault="0054341D" w:rsidP="0054341D">
            <w:pPr>
              <w:widowControl w:val="0"/>
              <w:spacing w:after="120"/>
              <w:ind w:left="-43"/>
              <w:jc w:val="center"/>
              <w:rPr>
                <w:rFonts w:ascii="GHEA Grapalat" w:hAnsi="GHEA Grapalat" w:cs="Arial"/>
                <w:sz w:val="16"/>
                <w:szCs w:val="16"/>
              </w:rPr>
            </w:pPr>
          </w:p>
        </w:tc>
        <w:tc>
          <w:tcPr>
            <w:tcW w:w="567" w:type="dxa"/>
            <w:vAlign w:val="center"/>
          </w:tcPr>
          <w:p w:rsidR="0054341D" w:rsidRPr="00D25446" w:rsidRDefault="0054341D" w:rsidP="0054341D">
            <w:pPr>
              <w:widowControl w:val="0"/>
              <w:spacing w:after="120"/>
              <w:ind w:left="-43"/>
              <w:jc w:val="center"/>
              <w:rPr>
                <w:rFonts w:ascii="GHEA Grapalat" w:hAnsi="GHEA Grapalat" w:cs="Arial"/>
                <w:sz w:val="16"/>
                <w:szCs w:val="16"/>
              </w:rPr>
            </w:pPr>
            <w:r>
              <w:rPr>
                <w:rFonts w:ascii="GHEA Grapalat" w:hAnsi="GHEA Grapalat"/>
                <w:sz w:val="16"/>
                <w:szCs w:val="16"/>
                <w:lang w:val="en-US"/>
              </w:rPr>
              <w:t>100</w:t>
            </w:r>
            <w:r w:rsidRPr="00D25446">
              <w:rPr>
                <w:rFonts w:ascii="GHEA Grapalat" w:hAnsi="GHEA Grapalat"/>
                <w:sz w:val="16"/>
                <w:szCs w:val="16"/>
              </w:rPr>
              <w:t xml:space="preserve"> %</w:t>
            </w:r>
          </w:p>
        </w:tc>
        <w:tc>
          <w:tcPr>
            <w:tcW w:w="567" w:type="dxa"/>
            <w:vAlign w:val="center"/>
          </w:tcPr>
          <w:p w:rsidR="0054341D" w:rsidRDefault="0054341D" w:rsidP="0054341D">
            <w:r w:rsidRPr="00AB1C3F">
              <w:rPr>
                <w:rFonts w:ascii="GHEA Grapalat" w:hAnsi="GHEA Grapalat"/>
                <w:sz w:val="16"/>
                <w:szCs w:val="16"/>
                <w:lang w:val="en-US"/>
              </w:rPr>
              <w:t>100</w:t>
            </w:r>
            <w:r w:rsidRPr="00AB1C3F">
              <w:rPr>
                <w:rFonts w:ascii="GHEA Grapalat" w:hAnsi="GHEA Grapalat"/>
                <w:sz w:val="16"/>
                <w:szCs w:val="16"/>
              </w:rPr>
              <w:t xml:space="preserve"> %</w:t>
            </w:r>
          </w:p>
        </w:tc>
        <w:tc>
          <w:tcPr>
            <w:tcW w:w="709" w:type="dxa"/>
            <w:vAlign w:val="center"/>
          </w:tcPr>
          <w:p w:rsidR="0054341D" w:rsidRDefault="0054341D" w:rsidP="0054341D">
            <w:r w:rsidRPr="00AB1C3F">
              <w:rPr>
                <w:rFonts w:ascii="GHEA Grapalat" w:hAnsi="GHEA Grapalat"/>
                <w:sz w:val="16"/>
                <w:szCs w:val="16"/>
                <w:lang w:val="en-US"/>
              </w:rPr>
              <w:t>100</w:t>
            </w:r>
            <w:r w:rsidRPr="00AB1C3F">
              <w:rPr>
                <w:rFonts w:ascii="GHEA Grapalat" w:hAnsi="GHEA Grapalat"/>
                <w:sz w:val="16"/>
                <w:szCs w:val="16"/>
              </w:rPr>
              <w:t xml:space="preserve"> %</w:t>
            </w:r>
          </w:p>
        </w:tc>
        <w:tc>
          <w:tcPr>
            <w:tcW w:w="644" w:type="dxa"/>
            <w:vAlign w:val="center"/>
          </w:tcPr>
          <w:p w:rsidR="0054341D" w:rsidRDefault="0054341D" w:rsidP="0054341D">
            <w:r w:rsidRPr="00AB1C3F">
              <w:rPr>
                <w:rFonts w:ascii="GHEA Grapalat" w:hAnsi="GHEA Grapalat"/>
                <w:sz w:val="16"/>
                <w:szCs w:val="16"/>
                <w:lang w:val="en-US"/>
              </w:rPr>
              <w:t>100</w:t>
            </w:r>
            <w:r w:rsidRPr="00AB1C3F">
              <w:rPr>
                <w:rFonts w:ascii="GHEA Grapalat" w:hAnsi="GHEA Grapalat"/>
                <w:sz w:val="16"/>
                <w:szCs w:val="16"/>
              </w:rPr>
              <w:t xml:space="preserve"> %</w:t>
            </w:r>
          </w:p>
        </w:tc>
        <w:tc>
          <w:tcPr>
            <w:tcW w:w="553" w:type="dxa"/>
            <w:vAlign w:val="center"/>
          </w:tcPr>
          <w:p w:rsidR="0054341D" w:rsidRDefault="0054341D" w:rsidP="0054341D">
            <w:r w:rsidRPr="00AB1C3F">
              <w:rPr>
                <w:rFonts w:ascii="GHEA Grapalat" w:hAnsi="GHEA Grapalat"/>
                <w:sz w:val="16"/>
                <w:szCs w:val="16"/>
                <w:lang w:val="en-US"/>
              </w:rPr>
              <w:t>100</w:t>
            </w:r>
            <w:r w:rsidRPr="00AB1C3F">
              <w:rPr>
                <w:rFonts w:ascii="GHEA Grapalat" w:hAnsi="GHEA Grapalat"/>
                <w:sz w:val="16"/>
                <w:szCs w:val="16"/>
              </w:rPr>
              <w:t xml:space="preserve"> %</w:t>
            </w:r>
          </w:p>
        </w:tc>
        <w:tc>
          <w:tcPr>
            <w:tcW w:w="480" w:type="dxa"/>
            <w:vAlign w:val="center"/>
          </w:tcPr>
          <w:p w:rsidR="0054341D" w:rsidRDefault="0054341D" w:rsidP="0054341D">
            <w:r w:rsidRPr="00AB1C3F">
              <w:rPr>
                <w:rFonts w:ascii="GHEA Grapalat" w:hAnsi="GHEA Grapalat"/>
                <w:sz w:val="16"/>
                <w:szCs w:val="16"/>
                <w:lang w:val="en-US"/>
              </w:rPr>
              <w:t>100</w:t>
            </w:r>
            <w:r w:rsidRPr="00AB1C3F">
              <w:rPr>
                <w:rFonts w:ascii="GHEA Grapalat" w:hAnsi="GHEA Grapalat"/>
                <w:sz w:val="16"/>
                <w:szCs w:val="16"/>
              </w:rPr>
              <w:t xml:space="preserve"> %</w:t>
            </w:r>
          </w:p>
        </w:tc>
        <w:tc>
          <w:tcPr>
            <w:tcW w:w="448" w:type="dxa"/>
            <w:vAlign w:val="center"/>
          </w:tcPr>
          <w:p w:rsidR="0054341D" w:rsidRDefault="0054341D" w:rsidP="0054341D">
            <w:r w:rsidRPr="00AB1C3F">
              <w:rPr>
                <w:rFonts w:ascii="GHEA Grapalat" w:hAnsi="GHEA Grapalat"/>
                <w:sz w:val="16"/>
                <w:szCs w:val="16"/>
                <w:lang w:val="en-US"/>
              </w:rPr>
              <w:t>100</w:t>
            </w:r>
            <w:r w:rsidRPr="00AB1C3F">
              <w:rPr>
                <w:rFonts w:ascii="GHEA Grapalat" w:hAnsi="GHEA Grapalat"/>
                <w:sz w:val="16"/>
                <w:szCs w:val="16"/>
              </w:rPr>
              <w:t xml:space="preserve"> %</w:t>
            </w:r>
          </w:p>
        </w:tc>
      </w:tr>
    </w:tbl>
    <w:p w:rsidR="00BB28C8" w:rsidRDefault="00BB28C8" w:rsidP="00BB28C8">
      <w:pPr>
        <w:widowControl w:val="0"/>
        <w:spacing w:after="160" w:line="360" w:lineRule="auto"/>
        <w:ind w:firstLine="567"/>
        <w:jc w:val="both"/>
        <w:rPr>
          <w:rFonts w:ascii="GHEA Grapalat" w:hAnsi="GHEA Grapalat"/>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0814B8">
          <w:footerReference w:type="default" r:id="rId9"/>
          <w:footnotePr>
            <w:pos w:val="beneathText"/>
          </w:footnotePr>
          <w:pgSz w:w="11907" w:h="16840" w:code="9"/>
          <w:pgMar w:top="1276" w:right="850" w:bottom="993" w:left="1418" w:header="561" w:footer="561" w:gutter="0"/>
          <w:cols w:space="720"/>
          <w:titlePg/>
          <w:docGrid w:linePitch="326"/>
        </w:sectPr>
      </w:pP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BB28C8">
      <w:pPr>
        <w:widowControl w:val="0"/>
        <w:spacing w:after="160" w:line="360" w:lineRule="auto"/>
        <w:ind w:firstLine="567"/>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BB28C8">
      <w:pPr>
        <w:pStyle w:val="BodyTextIndent"/>
        <w:widowControl w:val="0"/>
        <w:spacing w:after="160"/>
        <w:ind w:firstLine="567"/>
        <w:jc w:val="center"/>
        <w:rPr>
          <w:rFonts w:ascii="GHEA Grapalat" w:hAnsi="GHEA Grapalat"/>
          <w:b/>
          <w:bCs/>
          <w:iCs/>
          <w:sz w:val="24"/>
          <w:szCs w:val="24"/>
        </w:rPr>
      </w:pPr>
    </w:p>
    <w:p w:rsidR="00BB28C8" w:rsidRPr="00EF1C40" w:rsidRDefault="00BB28C8" w:rsidP="00BB28C8">
      <w:pPr>
        <w:pStyle w:val="BodyTextIndent"/>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3.1</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360"/>
          <w:tab w:val="left" w:pos="540"/>
        </w:tabs>
        <w:spacing w:after="160" w:line="360" w:lineRule="auto"/>
        <w:ind w:firstLine="567"/>
        <w:jc w:val="center"/>
        <w:rPr>
          <w:rFonts w:ascii="GHEA Grapalat" w:hAnsi="GHEA Grapalat" w:cs="Sylfaen"/>
          <w:b/>
          <w:bCs/>
        </w:rPr>
      </w:pPr>
    </w:p>
    <w:p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bl>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BB28C8" w:rsidRPr="009F3DC7" w:rsidTr="003D2146">
        <w:tc>
          <w:tcPr>
            <w:tcW w:w="4644"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BB28C8">
      <w:pPr>
        <w:pStyle w:val="BodyTextIndent3"/>
        <w:widowControl w:val="0"/>
        <w:spacing w:after="160"/>
        <w:jc w:val="right"/>
        <w:rPr>
          <w:rFonts w:ascii="GHEA Grapalat" w:hAnsi="GHEA Grapalat" w:cs="Sylfaen"/>
          <w:sz w:val="24"/>
          <w:szCs w:val="24"/>
        </w:rPr>
      </w:pPr>
    </w:p>
    <w:p w:rsidR="00BB28C8" w:rsidRDefault="00BB28C8" w:rsidP="00BB28C8">
      <w:pPr>
        <w:rPr>
          <w:rFonts w:ascii="GHEA Grapalat" w:hAnsi="GHEA Grapalat" w:cs="Sylfaen"/>
        </w:rPr>
      </w:pPr>
    </w:p>
    <w:sectPr w:rsidR="00BB28C8" w:rsidSect="00567D7C">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679A" w:rsidRDefault="0064679A">
      <w:r>
        <w:separator/>
      </w:r>
    </w:p>
  </w:endnote>
  <w:endnote w:type="continuationSeparator" w:id="0">
    <w:p w:rsidR="0064679A" w:rsidRDefault="00646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03841"/>
      <w:docPartObj>
        <w:docPartGallery w:val="Page Numbers (Bottom of Page)"/>
        <w:docPartUnique/>
      </w:docPartObj>
    </w:sdtPr>
    <w:sdtEndPr>
      <w:rPr>
        <w:rFonts w:ascii="GHEA Grapalat" w:hAnsi="GHEA Grapalat"/>
        <w:sz w:val="24"/>
        <w:szCs w:val="24"/>
      </w:rPr>
    </w:sdtEndPr>
    <w:sdtContent>
      <w:p w:rsidR="00567D7C" w:rsidRPr="003E450C" w:rsidRDefault="00567D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Pr>
            <w:rFonts w:ascii="GHEA Grapalat" w:hAnsi="GHEA Grapalat"/>
            <w:noProof/>
            <w:sz w:val="24"/>
            <w:szCs w:val="24"/>
          </w:rPr>
          <w:t>104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679A" w:rsidRDefault="0064679A">
      <w:r>
        <w:separator/>
      </w:r>
    </w:p>
  </w:footnote>
  <w:footnote w:type="continuationSeparator" w:id="0">
    <w:p w:rsidR="0064679A" w:rsidRDefault="0064679A">
      <w:r>
        <w:continuationSeparator/>
      </w:r>
    </w:p>
  </w:footnote>
  <w:footnote w:id="1">
    <w:p w:rsidR="00567D7C" w:rsidRPr="00793343" w:rsidRDefault="00567D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rsidR="00567D7C" w:rsidRPr="00D3436F" w:rsidRDefault="00567D7C" w:rsidP="0064323F">
      <w:pPr>
        <w:widowControl w:val="0"/>
        <w:ind w:hanging="567"/>
        <w:jc w:val="both"/>
        <w:rPr>
          <w:rFonts w:ascii="GHEA Grapalat" w:hAnsi="GHEA Grapalat"/>
          <w:i/>
          <w:sz w:val="20"/>
          <w:szCs w:val="20"/>
        </w:rPr>
      </w:pPr>
      <w:r w:rsidRPr="00541313">
        <w:rPr>
          <w:rFonts w:ascii="GHEA Grapalat" w:hAnsi="GHEA Grapalat"/>
          <w:i/>
          <w:sz w:val="20"/>
          <w:szCs w:val="20"/>
        </w:rPr>
        <w:t xml:space="preserve">       </w:t>
      </w:r>
    </w:p>
    <w:p w:rsidR="00567D7C" w:rsidRPr="008842CE" w:rsidRDefault="00567D7C" w:rsidP="001831C4">
      <w:pPr>
        <w:pStyle w:val="FootnoteText"/>
        <w:widowControl w:val="0"/>
        <w:jc w:val="both"/>
        <w:rPr>
          <w:rFonts w:ascii="GHEA Grapalat" w:hAnsi="GHEA Grapalat"/>
          <w:lang w:val="af-ZA"/>
        </w:rPr>
      </w:pPr>
    </w:p>
    <w:p w:rsidR="00567D7C" w:rsidRPr="008842CE" w:rsidRDefault="00567D7C" w:rsidP="008842CE">
      <w:pPr>
        <w:pStyle w:val="FootnoteText"/>
        <w:widowControl w:val="0"/>
        <w:jc w:val="both"/>
        <w:rPr>
          <w:rFonts w:ascii="GHEA Grapalat" w:hAnsi="GHEA Grapalat"/>
          <w:lang w:val="af-ZA"/>
        </w:rPr>
      </w:pPr>
    </w:p>
  </w:footnote>
  <w:footnote w:id="3">
    <w:p w:rsidR="00567D7C" w:rsidRPr="005C6670" w:rsidRDefault="00567D7C" w:rsidP="007662A7">
      <w:pPr>
        <w:pStyle w:val="FootnoteText"/>
        <w:jc w:val="both"/>
        <w:rPr>
          <w:rFonts w:asciiTheme="minorHAnsi" w:hAnsiTheme="minorHAnsi"/>
        </w:rPr>
      </w:pPr>
      <w:r w:rsidRPr="005C6670">
        <w:rPr>
          <w:rFonts w:asciiTheme="minorHAnsi" w:hAnsiTheme="minorHAnsi"/>
        </w:rPr>
        <w:t xml:space="preserve">5.1 </w:t>
      </w:r>
      <w:r w:rsidRPr="005C6670">
        <w:rPr>
          <w:rFonts w:ascii="GHEA Grapalat" w:hAnsi="GHEA Grapalat"/>
          <w:i/>
        </w:rPr>
        <w:t>Если цена работы, закупаемой по заявке на закупку в рамках данной процедуры, превышает семидесятикратный размер базовой единицы закупок, число " 15 "заменяется числом "30".</w:t>
      </w:r>
    </w:p>
    <w:p w:rsidR="00567D7C" w:rsidRPr="005C6670" w:rsidRDefault="00567D7C" w:rsidP="00FC69A8">
      <w:pPr>
        <w:pStyle w:val="FootnoteText"/>
        <w:jc w:val="both"/>
        <w:rPr>
          <w:rFonts w:asciiTheme="minorHAnsi" w:hAnsiTheme="minorHAnsi"/>
        </w:rPr>
      </w:pPr>
    </w:p>
    <w:p w:rsidR="00567D7C" w:rsidRPr="00CD6B60" w:rsidRDefault="00567D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567D7C" w:rsidRPr="00CD6B60" w:rsidRDefault="00567D7C"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567D7C" w:rsidRPr="002E4BC5" w:rsidRDefault="00567D7C"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67D7C" w:rsidRPr="003F2273" w:rsidRDefault="00567D7C"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4">
    <w:p w:rsidR="00567D7C" w:rsidRDefault="00567D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567D7C" w:rsidRPr="00831D6D" w:rsidRDefault="00567D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w:t>
      </w:r>
      <w:r w:rsidRPr="00831D6D">
        <w:rPr>
          <w:rFonts w:ascii="GHEA Grapalat" w:hAnsi="GHEA Grapalat"/>
          <w:i/>
          <w:sz w:val="20"/>
          <w:szCs w:val="20"/>
        </w:rPr>
        <w:t>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67D7C" w:rsidRPr="00831D6D" w:rsidRDefault="00567D7C"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sidRPr="00831D6D">
        <w:rPr>
          <w:rFonts w:ascii="GHEA Grapalat" w:hAnsi="GHEA Grapalat"/>
          <w:i/>
          <w:sz w:val="20"/>
          <w:szCs w:val="20"/>
        </w:rPr>
        <w:t>цена закупаемой работы по заявке на закупку в рамках данной процедуры не превышает 25 млн. драмов РА</w:t>
      </w:r>
    </w:p>
  </w:footnote>
  <w:footnote w:id="5">
    <w:p w:rsidR="00567D7C" w:rsidRPr="00D3436F" w:rsidRDefault="00567D7C"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567D7C" w:rsidRPr="000811C1" w:rsidRDefault="00567D7C">
      <w:pPr>
        <w:pStyle w:val="FootnoteText"/>
        <w:rPr>
          <w:rFonts w:asciiTheme="minorHAnsi" w:hAnsiTheme="minorHAnsi"/>
        </w:rPr>
      </w:pPr>
    </w:p>
  </w:footnote>
  <w:footnote w:id="6">
    <w:p w:rsidR="00567D7C" w:rsidRPr="00810F23" w:rsidRDefault="00567D7C">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7">
    <w:p w:rsidR="00567D7C" w:rsidRPr="002C2499" w:rsidRDefault="00567D7C" w:rsidP="00B351F5">
      <w:pPr>
        <w:pStyle w:val="FootnoteText"/>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567D7C" w:rsidRPr="000811C1" w:rsidRDefault="00567D7C">
      <w:pPr>
        <w:pStyle w:val="FootnoteText"/>
        <w:rPr>
          <w:rFonts w:asciiTheme="minorHAnsi" w:hAnsiTheme="minorHAnsi"/>
        </w:rPr>
      </w:pPr>
    </w:p>
  </w:footnote>
  <w:footnote w:id="8">
    <w:p w:rsidR="00567D7C" w:rsidRPr="00FE2AA4" w:rsidRDefault="00567D7C">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9">
    <w:p w:rsidR="00567D7C" w:rsidRPr="008842CE" w:rsidRDefault="00567D7C"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567D7C" w:rsidRPr="000811C1" w:rsidRDefault="00567D7C">
      <w:pPr>
        <w:pStyle w:val="FootnoteText"/>
        <w:rPr>
          <w:lang w:val="af-ZA"/>
        </w:rPr>
      </w:pPr>
    </w:p>
  </w:footnote>
  <w:footnote w:id="10">
    <w:p w:rsidR="00567D7C" w:rsidRPr="00D44813" w:rsidRDefault="00567D7C" w:rsidP="00C457A7">
      <w:pPr>
        <w:pStyle w:val="FootnoteText"/>
        <w:jc w:val="both"/>
        <w:rPr>
          <w:rFonts w:asciiTheme="minorHAnsi" w:hAnsiTheme="minorHAnsi"/>
          <w:i/>
        </w:rPr>
      </w:pPr>
      <w:r>
        <w:rPr>
          <w:rFonts w:asciiTheme="minorHAnsi" w:hAnsiTheme="minorHAnsi"/>
          <w:i/>
        </w:rPr>
        <w:t>11.</w:t>
      </w:r>
      <w:r w:rsidRPr="00D44813">
        <w:rPr>
          <w:rFonts w:asciiTheme="minorHAnsi" w:hAnsiTheme="minorHAnsi"/>
          <w:i/>
        </w:rPr>
        <w:t>1 Если цена данного лота по заявке на закупку․</w:t>
      </w:r>
    </w:p>
    <w:p w:rsidR="00567D7C" w:rsidRPr="00D44813" w:rsidRDefault="00567D7C" w:rsidP="00C457A7">
      <w:pPr>
        <w:pStyle w:val="FootnoteText"/>
        <w:jc w:val="both"/>
        <w:rPr>
          <w:rFonts w:asciiTheme="minorHAnsi" w:hAnsiTheme="minorHAnsi"/>
          <w:i/>
        </w:rPr>
      </w:pPr>
      <w:r w:rsidRPr="00D44813">
        <w:rPr>
          <w:rFonts w:asciiTheme="minorHAnsi" w:hAnsiTheme="minorHAnsi"/>
          <w:i/>
        </w:rPr>
        <w:t xml:space="preserve">- не превышает двадцатипятикратный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или страховыми организациями"․</w:t>
      </w:r>
    </w:p>
    <w:p w:rsidR="00567D7C" w:rsidRPr="00D44813" w:rsidRDefault="00567D7C" w:rsidP="00C457A7">
      <w:pPr>
        <w:pStyle w:val="FootnoteText"/>
        <w:jc w:val="both"/>
        <w:rPr>
          <w:rFonts w:asciiTheme="minorHAnsi" w:hAnsiTheme="minorHAnsi"/>
          <w:i/>
        </w:rPr>
      </w:pPr>
      <w:r w:rsidRPr="00D44813">
        <w:rPr>
          <w:rFonts w:asciiTheme="minorHAnsi" w:hAnsiTheme="minorHAnsi"/>
          <w:i/>
        </w:rPr>
        <w:t xml:space="preserve">- не превышает семидесятикратный размер базовой единицы закупок, но более двадцатипятикратного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rsidR="00567D7C" w:rsidRPr="00D44813" w:rsidRDefault="00567D7C" w:rsidP="00C457A7">
      <w:pPr>
        <w:pStyle w:val="FootnoteText"/>
        <w:jc w:val="both"/>
        <w:rPr>
          <w:rFonts w:asciiTheme="minorHAnsi" w:hAnsiTheme="minorHAnsi"/>
          <w:i/>
        </w:rPr>
      </w:pPr>
      <w:r w:rsidRPr="00D44813">
        <w:rPr>
          <w:rFonts w:asciiTheme="minorHAnsi" w:hAnsiTheme="minorHAnsi"/>
          <w:i/>
        </w:rPr>
        <w:t xml:space="preserve">- превышает семидесятикратный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567D7C" w:rsidRDefault="00567D7C" w:rsidP="00C67FAB">
      <w:pPr>
        <w:pStyle w:val="FootnoteText"/>
        <w:jc w:val="both"/>
        <w:rPr>
          <w:rFonts w:asciiTheme="minorHAnsi" w:hAnsiTheme="minorHAnsi"/>
        </w:rPr>
      </w:pPr>
    </w:p>
    <w:p w:rsidR="00567D7C" w:rsidRPr="005C22AE" w:rsidRDefault="00567D7C" w:rsidP="00C67FAB">
      <w:pPr>
        <w:pStyle w:val="FootnoteText"/>
        <w:jc w:val="both"/>
        <w:rPr>
          <w:ins w:id="7" w:author="Vardan" w:date="2020-06-03T18:23:00Z"/>
          <w:rFonts w:ascii="GHEA Grapalat" w:hAnsi="GHEA Grapalat"/>
          <w:i/>
        </w:rPr>
      </w:pPr>
      <w:r w:rsidRPr="005C22AE">
        <w:rPr>
          <w:rStyle w:val="FootnoteReference"/>
        </w:rPr>
        <w:t>12</w:t>
      </w:r>
      <w:r w:rsidRPr="005C22AE">
        <w:rPr>
          <w:rFonts w:ascii="GHEA Grapalat" w:hAnsi="GHEA Grapalat"/>
          <w:i/>
        </w:rPr>
        <w:t xml:space="preserve"> Если:</w:t>
      </w:r>
    </w:p>
    <w:p w:rsidR="00567D7C" w:rsidRPr="005C22AE" w:rsidRDefault="00567D7C" w:rsidP="008F43E8">
      <w:pPr>
        <w:pStyle w:val="FootnoteText"/>
        <w:jc w:val="both"/>
        <w:rPr>
          <w:rFonts w:ascii="GHEA Grapalat" w:hAnsi="GHEA Grapalat"/>
          <w:i/>
        </w:rPr>
      </w:pPr>
      <w:r w:rsidRPr="005C22AE">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567D7C" w:rsidRPr="0092041F" w:rsidRDefault="00567D7C" w:rsidP="008F43E8">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w:t>
      </w:r>
      <w:r w:rsidRPr="000D07A9">
        <w:rPr>
          <w:rFonts w:ascii="GHEA Grapalat" w:hAnsi="GHEA Grapalat"/>
          <w:i/>
        </w:rPr>
        <w:t>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567D7C" w:rsidRPr="008F43E8" w:rsidRDefault="00567D7C" w:rsidP="00C67FAB">
      <w:pPr>
        <w:pStyle w:val="FootnoteText"/>
        <w:jc w:val="both"/>
        <w:rPr>
          <w:rFonts w:ascii="GHEA Grapalat" w:hAnsi="GHEA Grapalat"/>
          <w:i/>
        </w:rPr>
      </w:pPr>
    </w:p>
  </w:footnote>
  <w:footnote w:id="11">
    <w:p w:rsidR="00567D7C" w:rsidRPr="00511966" w:rsidRDefault="00567D7C" w:rsidP="00C67FAB">
      <w:pPr>
        <w:pStyle w:val="FootnoteText"/>
        <w:jc w:val="both"/>
        <w:rPr>
          <w:rFonts w:ascii="GHEA Grapalat" w:hAnsi="GHEA Grapalat"/>
          <w:i/>
        </w:rPr>
      </w:pPr>
      <w:r w:rsidRPr="000D07A9">
        <w:rPr>
          <w:rStyle w:val="FootnoteReference"/>
        </w:rPr>
        <w:t>13</w:t>
      </w:r>
      <w:r w:rsidRPr="000D07A9">
        <w:rPr>
          <w:rFonts w:ascii="GHEA Grapalat" w:hAnsi="GHEA Grapalat"/>
          <w:i/>
        </w:rPr>
        <w:t xml:space="preserve"> </w:t>
      </w:r>
      <w:r w:rsidRPr="000D07A9">
        <w:rPr>
          <w:rFonts w:ascii="GHEA Grapalat" w:hAnsi="GHEA Grapalat"/>
          <w:i/>
        </w:rPr>
        <w:t xml:space="preserve">Если цена закупаемой по заявке на закупку работы не превышает 25 млн. драмов РА, то слова </w:t>
      </w:r>
      <w:r w:rsidRPr="000D07A9">
        <w:rPr>
          <w:rFonts w:ascii="GHEA Grapalat" w:hAnsi="GHEA Grapalat" w:cs="Times Armenian"/>
          <w:i/>
        </w:rPr>
        <w:t>”</w:t>
      </w:r>
      <w:r w:rsidRPr="000D07A9">
        <w:rPr>
          <w:rFonts w:ascii="GHEA Grapalat" w:hAnsi="GHEA Grapalat"/>
          <w:i/>
        </w:rPr>
        <w:t>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sidRPr="000D07A9">
        <w:rPr>
          <w:rFonts w:ascii="GHEA Grapalat" w:hAnsi="GHEA Grapalat" w:cs="Sylfaen"/>
          <w:i/>
          <w:sz w:val="16"/>
          <w:szCs w:val="16"/>
        </w:rPr>
        <w:t xml:space="preserve">”, а </w:t>
      </w:r>
      <w:r w:rsidRPr="000D07A9">
        <w:rPr>
          <w:rFonts w:ascii="GHEA Grapalat" w:hAnsi="GHEA Grapalat"/>
          <w:i/>
        </w:rPr>
        <w:t>число "90", указанное в абзаце 3, заменяется числом " 20"</w:t>
      </w:r>
      <w:r w:rsidRPr="000D07A9">
        <w:rPr>
          <w:rFonts w:ascii="GHEA Grapalat" w:hAnsi="GHEA Grapalat" w:cs="Sylfaen"/>
          <w:i/>
          <w:sz w:val="16"/>
          <w:szCs w:val="16"/>
        </w:rPr>
        <w:t>.</w:t>
      </w:r>
    </w:p>
  </w:footnote>
  <w:footnote w:id="12">
    <w:p w:rsidR="00567D7C" w:rsidRPr="008E4439" w:rsidRDefault="00567D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567D7C" w:rsidRPr="000811C1" w:rsidRDefault="00567D7C" w:rsidP="0027573B">
      <w:pPr>
        <w:pStyle w:val="FootnoteText"/>
        <w:rPr>
          <w:rFonts w:ascii="Sylfaen" w:hAnsi="Sylfaen"/>
          <w:sz w:val="18"/>
          <w:szCs w:val="18"/>
        </w:rPr>
      </w:pPr>
    </w:p>
  </w:footnote>
  <w:footnote w:id="13">
    <w:p w:rsidR="00567D7C" w:rsidRPr="00A31673" w:rsidRDefault="00567D7C">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567D7C" w:rsidRPr="00900E5A" w:rsidRDefault="00567D7C">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5">
    <w:p w:rsidR="00567D7C" w:rsidRPr="00810F23" w:rsidRDefault="00567D7C"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567D7C" w:rsidRPr="005F2C25" w:rsidRDefault="00567D7C">
      <w:pPr>
        <w:pStyle w:val="FootnoteText"/>
        <w:rPr>
          <w:rFonts w:ascii="Times New Roman" w:hAnsi="Times New Roman"/>
        </w:rPr>
      </w:pPr>
    </w:p>
  </w:footnote>
  <w:footnote w:id="16">
    <w:p w:rsidR="00567D7C" w:rsidRDefault="00567D7C" w:rsidP="006B3E56">
      <w:pPr>
        <w:jc w:val="both"/>
      </w:pPr>
    </w:p>
    <w:p w:rsidR="00567D7C" w:rsidRPr="00FC561F" w:rsidRDefault="00567D7C" w:rsidP="00D15F26">
      <w:pPr>
        <w:pStyle w:val="FootnoteText"/>
        <w:jc w:val="both"/>
        <w:rPr>
          <w:rFonts w:ascii="GHEA Grapalat" w:hAnsi="GHEA Grapalat"/>
          <w:i/>
        </w:rPr>
      </w:pPr>
      <w:r w:rsidRPr="00FC561F">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567D7C" w:rsidRPr="00FC561F" w:rsidRDefault="00567D7C" w:rsidP="006B3E56">
      <w:pPr>
        <w:jc w:val="both"/>
        <w:rPr>
          <w:rFonts w:ascii="GHEA Grapalat" w:hAnsi="GHEA Grapalat"/>
          <w:i/>
          <w:sz w:val="20"/>
          <w:szCs w:val="20"/>
        </w:rPr>
      </w:pPr>
    </w:p>
    <w:p w:rsidR="00567D7C" w:rsidRDefault="00567D7C"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567D7C" w:rsidRDefault="00567D7C" w:rsidP="006B3E56">
      <w:pPr>
        <w:pStyle w:val="FootnoteText"/>
        <w:rPr>
          <w:rFonts w:asciiTheme="minorHAnsi" w:hAnsiTheme="minorHAnsi"/>
          <w:lang w:val="af-ZA"/>
        </w:rPr>
      </w:pPr>
    </w:p>
  </w:footnote>
  <w:footnote w:id="17">
    <w:p w:rsidR="00567D7C" w:rsidRPr="00990559" w:rsidRDefault="00567D7C">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8">
    <w:p w:rsidR="00567D7C" w:rsidRPr="00D3436F" w:rsidRDefault="00567D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567D7C" w:rsidRPr="00D3436F" w:rsidRDefault="00567D7C">
      <w:pPr>
        <w:pStyle w:val="FootnoteText"/>
        <w:rPr>
          <w:lang w:val="es-ES"/>
        </w:rPr>
      </w:pPr>
    </w:p>
  </w:footnote>
  <w:footnote w:id="19">
    <w:p w:rsidR="00567D7C" w:rsidRPr="008842CE" w:rsidRDefault="00567D7C" w:rsidP="003D2FE2">
      <w:pPr>
        <w:pStyle w:val="FootnoteText"/>
        <w:jc w:val="both"/>
      </w:pPr>
    </w:p>
  </w:footnote>
  <w:footnote w:id="20">
    <w:p w:rsidR="00567D7C" w:rsidRPr="008842CE" w:rsidRDefault="00567D7C" w:rsidP="000A214C">
      <w:pPr>
        <w:pStyle w:val="FootnoteText"/>
        <w:jc w:val="both"/>
      </w:pPr>
    </w:p>
  </w:footnote>
  <w:footnote w:id="21">
    <w:p w:rsidR="00567D7C" w:rsidRPr="00124BE9" w:rsidRDefault="00567D7C" w:rsidP="00BB28C8">
      <w:pPr>
        <w:pStyle w:val="FootnoteText"/>
        <w:widowControl w:val="0"/>
        <w:jc w:val="both"/>
        <w:rPr>
          <w:rFonts w:ascii="GHEA Grapalat" w:hAnsi="GHEA Grapalat"/>
          <w:lang w:val="hy-AM"/>
        </w:rPr>
      </w:pPr>
      <w:r>
        <w:rPr>
          <w:rStyle w:val="FootnoteReference"/>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2">
    <w:p w:rsidR="00567D7C" w:rsidRPr="009F3DC7" w:rsidRDefault="00567D7C" w:rsidP="00BB28C8">
      <w:pPr>
        <w:widowControl w:val="0"/>
        <w:spacing w:after="160"/>
        <w:jc w:val="both"/>
        <w:rPr>
          <w:rFonts w:ascii="GHEA Grapalat" w:hAnsi="GHEA Grapalat" w:cs="Sylfaen"/>
        </w:rPr>
      </w:pPr>
      <w:r>
        <w:rPr>
          <w:rStyle w:val="FootnoteReference"/>
          <w:rFonts w:ascii="Times Armenian" w:hAnsi="Times Armenian"/>
          <w:sz w:val="20"/>
          <w:szCs w:val="20"/>
        </w:rPr>
        <w:t>19</w:t>
      </w:r>
      <w:r w:rsidRPr="00D66E0C">
        <w:rPr>
          <w:sz w:val="20"/>
          <w:szCs w:val="20"/>
        </w:rPr>
        <w:t xml:space="preserve"> </w:t>
      </w:r>
      <w:r w:rsidRPr="00D66E0C">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r w:rsidRPr="00124BE9">
        <w:rPr>
          <w:rFonts w:ascii="GHEA Grapalat" w:hAnsi="GHEA Grapalat"/>
          <w:i/>
        </w:rPr>
        <w:t>.</w:t>
      </w:r>
    </w:p>
    <w:p w:rsidR="00567D7C" w:rsidRPr="004D38C0" w:rsidRDefault="00567D7C" w:rsidP="00BB28C8">
      <w:pPr>
        <w:pStyle w:val="FootnoteText"/>
      </w:pPr>
    </w:p>
  </w:footnote>
  <w:footnote w:id="23">
    <w:p w:rsidR="00567D7C" w:rsidRPr="00AA52B7" w:rsidRDefault="00567D7C" w:rsidP="00BB28C8">
      <w:pPr>
        <w:pStyle w:val="FootnoteText"/>
        <w:jc w:val="both"/>
        <w:rPr>
          <w:rFonts w:ascii="GHEA Grapalat" w:hAnsi="GHEA Grapalat"/>
          <w:i/>
        </w:rPr>
      </w:pPr>
      <w:r>
        <w:rPr>
          <w:rStyle w:val="FootnoteReference"/>
        </w:rPr>
        <w:t>20</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567D7C" w:rsidRPr="00552088" w:rsidRDefault="00567D7C"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567D7C" w:rsidRPr="00124BE9" w:rsidRDefault="00567D7C" w:rsidP="00BB28C8">
      <w:pPr>
        <w:pStyle w:val="FootnoteText"/>
        <w:widowControl w:val="0"/>
        <w:jc w:val="both"/>
        <w:rPr>
          <w:rFonts w:ascii="GHEA Grapalat" w:hAnsi="GHEA Grapalat"/>
          <w:lang w:val="hy-AM"/>
        </w:rPr>
      </w:pPr>
      <w:r w:rsidRPr="00124BE9">
        <w:rPr>
          <w:rFonts w:ascii="GHEA Grapalat" w:hAnsi="GHEA Grapalat"/>
          <w:i/>
        </w:rPr>
        <w:t>.</w:t>
      </w:r>
    </w:p>
  </w:footnote>
  <w:footnote w:id="24">
    <w:p w:rsidR="00567D7C" w:rsidRPr="00124BE9" w:rsidRDefault="00567D7C" w:rsidP="00BB28C8">
      <w:pPr>
        <w:pStyle w:val="FootnoteText"/>
        <w:widowControl w:val="0"/>
        <w:jc w:val="both"/>
        <w:rPr>
          <w:rFonts w:ascii="GHEA Grapalat" w:hAnsi="GHEA Grapalat"/>
          <w:lang w:val="hy-AM"/>
        </w:rPr>
      </w:pPr>
      <w:r>
        <w:rPr>
          <w:rStyle w:val="FootnoteReference"/>
        </w:rPr>
        <w:t>21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5">
    <w:p w:rsidR="00567D7C" w:rsidRPr="00124BE9" w:rsidRDefault="00567D7C" w:rsidP="00BB28C8">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6">
    <w:p w:rsidR="00567D7C" w:rsidRPr="00124BE9" w:rsidRDefault="00567D7C" w:rsidP="00BB28C8">
      <w:pPr>
        <w:pStyle w:val="FootnoteText"/>
        <w:widowControl w:val="0"/>
        <w:jc w:val="both"/>
        <w:rPr>
          <w:rFonts w:ascii="GHEA Grapalat" w:hAnsi="GHEA Grapalat"/>
          <w:lang w:val="hy-AM"/>
        </w:rPr>
      </w:pPr>
      <w:r>
        <w:rPr>
          <w:rStyle w:val="FootnoteReference"/>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7">
    <w:p w:rsidR="00567D7C" w:rsidRPr="00124BE9" w:rsidRDefault="00567D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 xml:space="preserve">Окончательный срок выполнения работы не может быть позднее </w:t>
      </w:r>
      <w:r w:rsidRPr="00D45137">
        <w:rPr>
          <w:rFonts w:ascii="GHEA Grapalat" w:hAnsi="GHEA Grapalat"/>
          <w:i/>
        </w:rPr>
        <w:t>25</w:t>
      </w:r>
      <w:r w:rsidRPr="00124BE9">
        <w:rPr>
          <w:rFonts w:ascii="GHEA Grapalat" w:hAnsi="GHEA Grapalat"/>
          <w:i/>
        </w:rPr>
        <w:t xml:space="preserve"> декабря данного года.</w:t>
      </w:r>
    </w:p>
  </w:footnote>
  <w:footnote w:id="28">
    <w:p w:rsidR="0054341D" w:rsidRPr="00124BE9" w:rsidRDefault="0054341D" w:rsidP="00BB28C8">
      <w:pPr>
        <w:widowControl w:val="0"/>
        <w:jc w:val="both"/>
        <w:rPr>
          <w:rFonts w:ascii="GHEA Grapalat" w:hAnsi="GHEA Grapalat"/>
          <w:i/>
          <w:sz w:val="20"/>
          <w:szCs w:val="20"/>
        </w:rPr>
      </w:pPr>
      <w:r w:rsidRPr="00124BE9">
        <w:rPr>
          <w:rStyle w:val="FootnoteReference"/>
          <w:sz w:val="20"/>
          <w:szCs w:val="20"/>
        </w:rPr>
        <w:t>**</w:t>
      </w:r>
      <w:r w:rsidRPr="00124BE9">
        <w:rPr>
          <w:sz w:val="20"/>
          <w:szCs w:val="20"/>
        </w:rPr>
        <w:t xml:space="preserve"> </w:t>
      </w:r>
      <w:r w:rsidRPr="00124BE9">
        <w:rPr>
          <w:rFonts w:ascii="GHEA Grapalat" w:hAnsi="GHEA Grapalat"/>
          <w:i/>
          <w:sz w:val="20"/>
          <w:szCs w:val="20"/>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54341D" w:rsidRPr="00124BE9" w:rsidRDefault="0054341D" w:rsidP="00BB28C8">
      <w:pPr>
        <w:pStyle w:val="FootnoteText"/>
        <w:widowControl w:val="0"/>
        <w:jc w:val="both"/>
      </w:pPr>
    </w:p>
  </w:footnote>
  <w:footnote w:id="29">
    <w:p w:rsidR="00567D7C" w:rsidRPr="00124BE9" w:rsidRDefault="00567D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0">
    <w:p w:rsidR="00567D7C" w:rsidRPr="00124BE9" w:rsidRDefault="00567D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1BDF"/>
    <w:rsid w:val="000022CA"/>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16EA"/>
    <w:rsid w:val="0006220B"/>
    <w:rsid w:val="0006311D"/>
    <w:rsid w:val="00063AEF"/>
    <w:rsid w:val="00063FC7"/>
    <w:rsid w:val="00064369"/>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BD2"/>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2C2A"/>
    <w:rsid w:val="0010323D"/>
    <w:rsid w:val="00103763"/>
    <w:rsid w:val="00104071"/>
    <w:rsid w:val="00104861"/>
    <w:rsid w:val="0010508D"/>
    <w:rsid w:val="0010519D"/>
    <w:rsid w:val="00106365"/>
    <w:rsid w:val="00106D44"/>
    <w:rsid w:val="00106DEE"/>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973"/>
    <w:rsid w:val="00125AA6"/>
    <w:rsid w:val="00126D48"/>
    <w:rsid w:val="001276C9"/>
    <w:rsid w:val="00130202"/>
    <w:rsid w:val="001305C6"/>
    <w:rsid w:val="00130A31"/>
    <w:rsid w:val="00130A69"/>
    <w:rsid w:val="00131417"/>
    <w:rsid w:val="00131E9C"/>
    <w:rsid w:val="00132041"/>
    <w:rsid w:val="00132FA8"/>
    <w:rsid w:val="00133A5A"/>
    <w:rsid w:val="00133CE4"/>
    <w:rsid w:val="00134D6E"/>
    <w:rsid w:val="00134DC5"/>
    <w:rsid w:val="00134FE3"/>
    <w:rsid w:val="001355F9"/>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23A6"/>
    <w:rsid w:val="001A2579"/>
    <w:rsid w:val="001A2B0A"/>
    <w:rsid w:val="001A2F72"/>
    <w:rsid w:val="001A3195"/>
    <w:rsid w:val="001A3F67"/>
    <w:rsid w:val="001A3FEC"/>
    <w:rsid w:val="001A43A4"/>
    <w:rsid w:val="001A4EF7"/>
    <w:rsid w:val="001A5BC8"/>
    <w:rsid w:val="001A5C02"/>
    <w:rsid w:val="001A651D"/>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426"/>
    <w:rsid w:val="002046BF"/>
    <w:rsid w:val="00204B03"/>
    <w:rsid w:val="00204E53"/>
    <w:rsid w:val="00204EEA"/>
    <w:rsid w:val="00205689"/>
    <w:rsid w:val="002069C9"/>
    <w:rsid w:val="00206AF8"/>
    <w:rsid w:val="0020701A"/>
    <w:rsid w:val="00207490"/>
    <w:rsid w:val="002100B3"/>
    <w:rsid w:val="002101F2"/>
    <w:rsid w:val="00210F0C"/>
    <w:rsid w:val="00211425"/>
    <w:rsid w:val="00211B53"/>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1EB"/>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3EF"/>
    <w:rsid w:val="0032067F"/>
    <w:rsid w:val="0032071C"/>
    <w:rsid w:val="00321A56"/>
    <w:rsid w:val="00321B20"/>
    <w:rsid w:val="003240F7"/>
    <w:rsid w:val="00325043"/>
    <w:rsid w:val="00325546"/>
    <w:rsid w:val="003259C5"/>
    <w:rsid w:val="00325CC0"/>
    <w:rsid w:val="00326507"/>
    <w:rsid w:val="003267C8"/>
    <w:rsid w:val="003270A4"/>
    <w:rsid w:val="00327436"/>
    <w:rsid w:val="00331472"/>
    <w:rsid w:val="0033253D"/>
    <w:rsid w:val="003325FD"/>
    <w:rsid w:val="00333314"/>
    <w:rsid w:val="00333B85"/>
    <w:rsid w:val="00334564"/>
    <w:rsid w:val="003347CE"/>
    <w:rsid w:val="0033571F"/>
    <w:rsid w:val="00335950"/>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1F6"/>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0F49"/>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2"/>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371"/>
    <w:rsid w:val="004B5522"/>
    <w:rsid w:val="004B5C46"/>
    <w:rsid w:val="004B60F5"/>
    <w:rsid w:val="004B61B2"/>
    <w:rsid w:val="004B61C2"/>
    <w:rsid w:val="004B6770"/>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919"/>
    <w:rsid w:val="004E442C"/>
    <w:rsid w:val="004E54F5"/>
    <w:rsid w:val="004E5843"/>
    <w:rsid w:val="004E675F"/>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28C9"/>
    <w:rsid w:val="00503288"/>
    <w:rsid w:val="00503BFB"/>
    <w:rsid w:val="00504133"/>
    <w:rsid w:val="005050C8"/>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41D"/>
    <w:rsid w:val="00543BAE"/>
    <w:rsid w:val="00544728"/>
    <w:rsid w:val="00544D9F"/>
    <w:rsid w:val="005457B4"/>
    <w:rsid w:val="00545F4E"/>
    <w:rsid w:val="005473A5"/>
    <w:rsid w:val="0054752B"/>
    <w:rsid w:val="005500CE"/>
    <w:rsid w:val="005502DE"/>
    <w:rsid w:val="005506F6"/>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67D7C"/>
    <w:rsid w:val="005716B8"/>
    <w:rsid w:val="00571702"/>
    <w:rsid w:val="00571F29"/>
    <w:rsid w:val="005739AB"/>
    <w:rsid w:val="00573BD6"/>
    <w:rsid w:val="00574057"/>
    <w:rsid w:val="005744FC"/>
    <w:rsid w:val="005747A5"/>
    <w:rsid w:val="00574B01"/>
    <w:rsid w:val="00574CC8"/>
    <w:rsid w:val="005757D1"/>
    <w:rsid w:val="00575C75"/>
    <w:rsid w:val="00576B25"/>
    <w:rsid w:val="00577582"/>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E1E"/>
    <w:rsid w:val="00634DC9"/>
    <w:rsid w:val="00635D52"/>
    <w:rsid w:val="006365A9"/>
    <w:rsid w:val="00636A8E"/>
    <w:rsid w:val="006371D0"/>
    <w:rsid w:val="00637856"/>
    <w:rsid w:val="00637DAB"/>
    <w:rsid w:val="006417C7"/>
    <w:rsid w:val="00642172"/>
    <w:rsid w:val="006422E0"/>
    <w:rsid w:val="00642EFE"/>
    <w:rsid w:val="0064323F"/>
    <w:rsid w:val="0064473D"/>
    <w:rsid w:val="00644850"/>
    <w:rsid w:val="00644CE2"/>
    <w:rsid w:val="00645866"/>
    <w:rsid w:val="0064679A"/>
    <w:rsid w:val="00650073"/>
    <w:rsid w:val="00650458"/>
    <w:rsid w:val="006505D2"/>
    <w:rsid w:val="0065124D"/>
    <w:rsid w:val="00651408"/>
    <w:rsid w:val="006519EF"/>
    <w:rsid w:val="00651E02"/>
    <w:rsid w:val="006521E5"/>
    <w:rsid w:val="00654A51"/>
    <w:rsid w:val="00654ADD"/>
    <w:rsid w:val="00654B3F"/>
    <w:rsid w:val="00655541"/>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3C8A"/>
    <w:rsid w:val="006A3DED"/>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0F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1142"/>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51C"/>
    <w:rsid w:val="0072587C"/>
    <w:rsid w:val="00725ED3"/>
    <w:rsid w:val="00727466"/>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22D2"/>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6D"/>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669"/>
    <w:rsid w:val="008C6800"/>
    <w:rsid w:val="008C6886"/>
    <w:rsid w:val="008C6A78"/>
    <w:rsid w:val="008C750C"/>
    <w:rsid w:val="008D0121"/>
    <w:rsid w:val="008D0A48"/>
    <w:rsid w:val="008D0BCF"/>
    <w:rsid w:val="008D0FB6"/>
    <w:rsid w:val="008D2152"/>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5C"/>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F3B"/>
    <w:rsid w:val="009229DF"/>
    <w:rsid w:val="009230C2"/>
    <w:rsid w:val="00923711"/>
    <w:rsid w:val="00924434"/>
    <w:rsid w:val="00926875"/>
    <w:rsid w:val="0092717E"/>
    <w:rsid w:val="00927674"/>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2EB"/>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614"/>
    <w:rsid w:val="009B5889"/>
    <w:rsid w:val="009B58F7"/>
    <w:rsid w:val="009B5995"/>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39"/>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A31"/>
    <w:rsid w:val="00B21F34"/>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4547"/>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0E7"/>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5EBC"/>
    <w:rsid w:val="00B57948"/>
    <w:rsid w:val="00B57D12"/>
    <w:rsid w:val="00B61677"/>
    <w:rsid w:val="00B62020"/>
    <w:rsid w:val="00B62122"/>
    <w:rsid w:val="00B62B67"/>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0C1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C25"/>
    <w:rsid w:val="00B95FE0"/>
    <w:rsid w:val="00B96B73"/>
    <w:rsid w:val="00B975FA"/>
    <w:rsid w:val="00B9778A"/>
    <w:rsid w:val="00B9796D"/>
    <w:rsid w:val="00BA1665"/>
    <w:rsid w:val="00BA17C2"/>
    <w:rsid w:val="00BA20A5"/>
    <w:rsid w:val="00BA2853"/>
    <w:rsid w:val="00BA2AA0"/>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6E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5C71"/>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3D00"/>
    <w:rsid w:val="00C447B8"/>
    <w:rsid w:val="00C4487D"/>
    <w:rsid w:val="00C45620"/>
    <w:rsid w:val="00C45778"/>
    <w:rsid w:val="00C457A7"/>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4E90"/>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E52"/>
    <w:rsid w:val="00C85FFA"/>
    <w:rsid w:val="00C861E9"/>
    <w:rsid w:val="00C864DC"/>
    <w:rsid w:val="00C86AB3"/>
    <w:rsid w:val="00C86F9C"/>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3ED"/>
    <w:rsid w:val="00CB68EF"/>
    <w:rsid w:val="00CB759C"/>
    <w:rsid w:val="00CB79A4"/>
    <w:rsid w:val="00CB7FB9"/>
    <w:rsid w:val="00CC0326"/>
    <w:rsid w:val="00CC0A8D"/>
    <w:rsid w:val="00CC3BAC"/>
    <w:rsid w:val="00CC518E"/>
    <w:rsid w:val="00CC600B"/>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3C20"/>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30"/>
    <w:rsid w:val="00D50B56"/>
    <w:rsid w:val="00D50F22"/>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4B7"/>
    <w:rsid w:val="00E00AD1"/>
    <w:rsid w:val="00E01503"/>
    <w:rsid w:val="00E020C1"/>
    <w:rsid w:val="00E02449"/>
    <w:rsid w:val="00E02F60"/>
    <w:rsid w:val="00E040F0"/>
    <w:rsid w:val="00E0418D"/>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1214"/>
    <w:rsid w:val="00E6288F"/>
    <w:rsid w:val="00E62C19"/>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5BF3"/>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85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0B1"/>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1912"/>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561F"/>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025A91"/>
  <w15:docId w15:val="{52A116C6-8106-4312-913D-E4BAB9392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9DDD6-EEE6-4532-A66A-1CDA6CB68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2167</TotalTime>
  <Pages>73</Pages>
  <Words>16994</Words>
  <Characters>96868</Characters>
  <Application>Microsoft Office Word</Application>
  <DocSecurity>0</DocSecurity>
  <Lines>807</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113635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Anna Chobanyan</cp:lastModifiedBy>
  <cp:revision>1245</cp:revision>
  <cp:lastPrinted>2018-02-16T07:12:00Z</cp:lastPrinted>
  <dcterms:created xsi:type="dcterms:W3CDTF">2019-10-28T07:04:00Z</dcterms:created>
  <dcterms:modified xsi:type="dcterms:W3CDTF">2021-06-23T07:58:00Z</dcterms:modified>
</cp:coreProperties>
</file>